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Description w:val="Flyer layout table"/>
      </w:tblPr>
      <w:tblGrid>
        <w:gridCol w:w="10800"/>
      </w:tblGrid>
      <w:tr w:rsidR="00790730" w14:paraId="1B60410C" w14:textId="77777777" w:rsidTr="003B7D34">
        <w:trPr>
          <w:trHeight w:hRule="exact" w:val="8586"/>
        </w:trPr>
        <w:tc>
          <w:tcPr>
            <w:tcW w:w="10800" w:type="dxa"/>
            <w:tcMar>
              <w:top w:w="1296" w:type="dxa"/>
            </w:tcMar>
          </w:tcPr>
          <w:p w14:paraId="6EB2336E" w14:textId="08CF0DA2" w:rsidR="00031C08" w:rsidRPr="00151552" w:rsidRDefault="00031C08" w:rsidP="00031C08">
            <w:pPr>
              <w:pStyle w:val="BlockText"/>
              <w:jc w:val="center"/>
              <w:rPr>
                <w:sz w:val="8"/>
              </w:rPr>
            </w:pPr>
            <w:r w:rsidRPr="00C0344C">
              <w:rPr>
                <w:sz w:val="72"/>
              </w:rPr>
              <w:t>ERP</w:t>
            </w:r>
            <w:r w:rsidR="007866B5">
              <w:rPr>
                <w:sz w:val="72"/>
              </w:rPr>
              <w:t>s</w:t>
            </w:r>
            <w:r w:rsidRPr="00C0344C">
              <w:rPr>
                <w:sz w:val="72"/>
              </w:rPr>
              <w:t xml:space="preserve">im @ Seidman  </w:t>
            </w:r>
            <w:commentRangeStart w:id="0"/>
            <w:commentRangeStart w:id="1"/>
            <w:sdt>
              <w:sdtPr>
                <w:rPr>
                  <w:sz w:val="56"/>
                  <w:vertAlign w:val="superscript"/>
                </w:rPr>
                <w:alias w:val="Name"/>
                <w:tag w:val=""/>
                <w:id w:val="692884954"/>
                <w:placeholder>
                  <w:docPart w:val="0EC18A02283C4D32B36381F4BAE7A3CA"/>
                </w:placeholde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623E42" w:rsidRPr="0031463A">
                  <w:rPr>
                    <w:sz w:val="56"/>
                    <w:vertAlign w:val="superscript"/>
                  </w:rPr>
                  <w:t xml:space="preserve">                              </w:t>
                </w:r>
                <w:r w:rsidR="0031463A" w:rsidRPr="0031463A">
                  <w:rPr>
                    <w:sz w:val="56"/>
                    <w:vertAlign w:val="superscript"/>
                  </w:rPr>
                  <w:t>An</w:t>
                </w:r>
                <w:r w:rsidR="00260922" w:rsidRPr="0031463A">
                  <w:rPr>
                    <w:sz w:val="56"/>
                    <w:vertAlign w:val="superscript"/>
                    <w:rPrChange w:id="2" w:author="Meagan Knoll" w:date="2015-11-24T14:35:00Z">
                      <w:rPr/>
                    </w:rPrChange>
                  </w:rPr>
                  <w:t xml:space="preserve"> SAP® Young Thinkers Program</w:t>
                </w:r>
              </w:sdtContent>
            </w:sdt>
            <w:commentRangeEnd w:id="0"/>
            <w:r w:rsidR="00F5628A" w:rsidRPr="0031463A">
              <w:rPr>
                <w:rStyle w:val="CommentReference"/>
                <w:rFonts w:asciiTheme="minorHAnsi" w:eastAsiaTheme="minorEastAsia" w:hAnsiTheme="minorHAnsi" w:cstheme="minorBidi"/>
                <w:color w:val="297FD5" w:themeColor="accent3"/>
              </w:rPr>
              <w:commentReference w:id="0"/>
            </w:r>
            <w:commentRangeEnd w:id="1"/>
            <w:r w:rsidR="0031463A" w:rsidRPr="0031463A">
              <w:rPr>
                <w:sz w:val="56"/>
                <w:vertAlign w:val="superscript"/>
              </w:rPr>
              <w:t xml:space="preserve"> Event</w:t>
            </w:r>
            <w:r w:rsidR="009C0E7A" w:rsidRPr="0031463A">
              <w:rPr>
                <w:rStyle w:val="CommentReference"/>
                <w:rFonts w:asciiTheme="minorHAnsi" w:eastAsiaTheme="minorEastAsia" w:hAnsiTheme="minorHAnsi" w:cstheme="minorBidi"/>
                <w:color w:val="297FD5" w:themeColor="accent3"/>
              </w:rPr>
              <w:commentReference w:id="1"/>
            </w:r>
          </w:p>
          <w:p w14:paraId="456BF6E0" w14:textId="77777777" w:rsidR="00790730" w:rsidRPr="00151552" w:rsidRDefault="00790730" w:rsidP="00031C08">
            <w:pPr>
              <w:rPr>
                <w:sz w:val="2"/>
              </w:rPr>
            </w:pPr>
          </w:p>
          <w:p w14:paraId="59EAC936" w14:textId="36A77C97" w:rsidR="00031C08" w:rsidRPr="0031463A" w:rsidRDefault="00031C08" w:rsidP="00C0344C">
            <w:pPr>
              <w:ind w:left="270" w:right="270"/>
              <w:jc w:val="both"/>
              <w:rPr>
                <w:rFonts w:ascii="Calibri" w:eastAsia="Times New Roman" w:hAnsi="Calibri" w:cs="Times New Roman"/>
                <w:color w:val="FFFFFF" w:themeColor="background1"/>
                <w:sz w:val="22"/>
                <w:szCs w:val="24"/>
                <w:lang w:eastAsia="en-US"/>
              </w:rPr>
            </w:pPr>
            <w:r w:rsidRPr="0031463A">
              <w:rPr>
                <w:rFonts w:ascii="Calibri" w:eastAsia="Times New Roman" w:hAnsi="Calibri" w:cs="Times New Roman"/>
                <w:color w:val="FFFFFF" w:themeColor="background1"/>
                <w:sz w:val="22"/>
                <w:szCs w:val="24"/>
                <w:lang w:eastAsia="en-US"/>
              </w:rPr>
              <w:t xml:space="preserve">The </w:t>
            </w:r>
            <w:commentRangeStart w:id="3"/>
            <w:r w:rsidRPr="0031463A">
              <w:rPr>
                <w:rFonts w:ascii="Calibri" w:eastAsia="Times New Roman" w:hAnsi="Calibri" w:cs="Times New Roman"/>
                <w:color w:val="FFFFFF" w:themeColor="background1"/>
                <w:sz w:val="22"/>
                <w:szCs w:val="24"/>
                <w:lang w:eastAsia="en-US"/>
              </w:rPr>
              <w:t>SAP</w:t>
            </w:r>
            <w:del w:id="4" w:author="Meagan Knoll" w:date="2015-11-24T14:35:00Z">
              <w:r w:rsidRPr="0031463A" w:rsidDel="009C0E7A">
                <w:rPr>
                  <w:rFonts w:ascii="Calibri" w:eastAsia="Times New Roman" w:hAnsi="Calibri" w:cs="Times New Roman"/>
                  <w:color w:val="FFFFFF" w:themeColor="background1"/>
                  <w:sz w:val="18"/>
                  <w:szCs w:val="24"/>
                  <w:vertAlign w:val="superscript"/>
                  <w:lang w:eastAsia="en-US"/>
                </w:rPr>
                <w:delText>®</w:delText>
              </w:r>
            </w:del>
            <w:r w:rsidRPr="0031463A">
              <w:rPr>
                <w:rFonts w:ascii="Calibri" w:eastAsia="Times New Roman" w:hAnsi="Calibri" w:cs="Times New Roman"/>
                <w:color w:val="FFFFFF" w:themeColor="background1"/>
                <w:sz w:val="22"/>
                <w:szCs w:val="24"/>
                <w:lang w:eastAsia="en-US"/>
              </w:rPr>
              <w:t xml:space="preserve"> </w:t>
            </w:r>
            <w:commentRangeEnd w:id="3"/>
            <w:r w:rsidR="00F5628A" w:rsidRPr="0031463A">
              <w:rPr>
                <w:rStyle w:val="CommentReference"/>
                <w:rFonts w:ascii="Calibri" w:hAnsi="Calibri"/>
              </w:rPr>
              <w:commentReference w:id="3"/>
            </w:r>
            <w:r w:rsidRPr="0031463A">
              <w:rPr>
                <w:rFonts w:ascii="Calibri" w:eastAsia="Times New Roman" w:hAnsi="Calibri" w:cs="Times New Roman"/>
                <w:color w:val="FFFFFF" w:themeColor="background1"/>
                <w:sz w:val="22"/>
                <w:szCs w:val="24"/>
                <w:lang w:eastAsia="en-US"/>
              </w:rPr>
              <w:t>Young Thinkers Program offer</w:t>
            </w:r>
            <w:r w:rsidR="00D92210" w:rsidRPr="0031463A">
              <w:rPr>
                <w:rFonts w:ascii="Calibri" w:eastAsia="Times New Roman" w:hAnsi="Calibri" w:cs="Times New Roman"/>
                <w:color w:val="FFFFFF" w:themeColor="background1"/>
                <w:sz w:val="22"/>
                <w:szCs w:val="24"/>
                <w:lang w:eastAsia="en-US"/>
              </w:rPr>
              <w:t>s</w:t>
            </w:r>
            <w:r w:rsidRPr="0031463A">
              <w:rPr>
                <w:rFonts w:ascii="Calibri" w:eastAsia="Times New Roman" w:hAnsi="Calibri" w:cs="Times New Roman"/>
                <w:color w:val="FFFFFF" w:themeColor="background1"/>
                <w:sz w:val="22"/>
                <w:szCs w:val="24"/>
                <w:lang w:eastAsia="en-US"/>
              </w:rPr>
              <w:t xml:space="preserve"> hands-on workshops to equip high school students with analytical and creative thinking skills. This experiential lear</w:t>
            </w:r>
            <w:r w:rsidR="00D92210" w:rsidRPr="0031463A">
              <w:rPr>
                <w:rFonts w:ascii="Calibri" w:eastAsia="Times New Roman" w:hAnsi="Calibri" w:cs="Times New Roman"/>
                <w:color w:val="FFFFFF" w:themeColor="background1"/>
                <w:sz w:val="22"/>
                <w:szCs w:val="24"/>
                <w:lang w:eastAsia="en-US"/>
              </w:rPr>
              <w:t>ning program aims to help youth</w:t>
            </w:r>
            <w:r w:rsidRPr="0031463A">
              <w:rPr>
                <w:rFonts w:ascii="Calibri" w:eastAsia="Times New Roman" w:hAnsi="Calibri" w:cs="Times New Roman"/>
                <w:color w:val="FFFFFF" w:themeColor="background1"/>
                <w:sz w:val="22"/>
                <w:szCs w:val="24"/>
                <w:lang w:eastAsia="en-US"/>
              </w:rPr>
              <w:t xml:space="preserve"> understand the extraordinary revolution brought about by ERP (enterprise reso</w:t>
            </w:r>
            <w:r w:rsidR="00D92210" w:rsidRPr="0031463A">
              <w:rPr>
                <w:rFonts w:ascii="Calibri" w:eastAsia="Times New Roman" w:hAnsi="Calibri" w:cs="Times New Roman"/>
                <w:color w:val="FFFFFF" w:themeColor="background1"/>
                <w:sz w:val="22"/>
                <w:szCs w:val="24"/>
                <w:lang w:eastAsia="en-US"/>
              </w:rPr>
              <w:t xml:space="preserve">urce planning) systems </w:t>
            </w:r>
            <w:r w:rsidRPr="0031463A">
              <w:rPr>
                <w:rFonts w:ascii="Calibri" w:eastAsia="Times New Roman" w:hAnsi="Calibri" w:cs="Times New Roman"/>
                <w:color w:val="FFFFFF" w:themeColor="background1"/>
                <w:sz w:val="22"/>
                <w:szCs w:val="24"/>
                <w:lang w:eastAsia="en-US"/>
              </w:rPr>
              <w:t>and its impact on societies, businesses</w:t>
            </w:r>
            <w:r w:rsidR="00D92210" w:rsidRPr="0031463A">
              <w:rPr>
                <w:rFonts w:ascii="Calibri" w:eastAsia="Times New Roman" w:hAnsi="Calibri" w:cs="Times New Roman"/>
                <w:color w:val="FFFFFF" w:themeColor="background1"/>
                <w:sz w:val="22"/>
                <w:szCs w:val="24"/>
                <w:lang w:eastAsia="en-US"/>
              </w:rPr>
              <w:t>,</w:t>
            </w:r>
            <w:r w:rsidRPr="0031463A">
              <w:rPr>
                <w:rFonts w:ascii="Calibri" w:eastAsia="Times New Roman" w:hAnsi="Calibri" w:cs="Times New Roman"/>
                <w:color w:val="FFFFFF" w:themeColor="background1"/>
                <w:sz w:val="22"/>
                <w:szCs w:val="24"/>
                <w:lang w:eastAsia="en-US"/>
              </w:rPr>
              <w:t xml:space="preserve"> and everyday life.</w:t>
            </w:r>
            <w:r w:rsidR="00260922" w:rsidRPr="0031463A">
              <w:rPr>
                <w:rFonts w:ascii="Calibri" w:eastAsia="Times New Roman" w:hAnsi="Calibri" w:cs="Times New Roman"/>
                <w:color w:val="FFFFFF" w:themeColor="background1"/>
                <w:sz w:val="22"/>
                <w:szCs w:val="24"/>
                <w:vertAlign w:val="superscript"/>
                <w:lang w:eastAsia="en-US"/>
              </w:rPr>
              <w:t>1</w:t>
            </w:r>
          </w:p>
          <w:p w14:paraId="1F3614A8" w14:textId="77777777" w:rsidR="00C0344C" w:rsidRPr="0031463A" w:rsidRDefault="00C0344C" w:rsidP="00C0344C">
            <w:pPr>
              <w:ind w:left="270" w:right="270"/>
              <w:jc w:val="both"/>
              <w:rPr>
                <w:rFonts w:ascii="Calibri" w:eastAsia="Times New Roman" w:hAnsi="Calibri" w:cs="Times New Roman"/>
                <w:color w:val="FFFFFF" w:themeColor="background1"/>
                <w:sz w:val="10"/>
                <w:szCs w:val="24"/>
                <w:lang w:eastAsia="en-US"/>
              </w:rPr>
            </w:pPr>
          </w:p>
          <w:p w14:paraId="78C3240E" w14:textId="16E0F529" w:rsidR="00031C08" w:rsidRPr="0031463A" w:rsidRDefault="00031C08" w:rsidP="00031C08">
            <w:pPr>
              <w:ind w:left="270" w:right="270"/>
              <w:jc w:val="both"/>
              <w:rPr>
                <w:rFonts w:ascii="Calibri" w:eastAsia="Times New Roman" w:hAnsi="Calibri" w:cs="Times New Roman"/>
                <w:color w:val="FFFFFF" w:themeColor="background1"/>
                <w:sz w:val="22"/>
                <w:szCs w:val="24"/>
                <w:lang w:eastAsia="en-US"/>
              </w:rPr>
            </w:pPr>
            <w:r w:rsidRPr="0031463A">
              <w:rPr>
                <w:rFonts w:ascii="Calibri" w:eastAsia="Times New Roman" w:hAnsi="Calibri" w:cs="Times New Roman"/>
                <w:color w:val="FFFFFF" w:themeColor="background1"/>
                <w:sz w:val="22"/>
                <w:szCs w:val="24"/>
                <w:lang w:eastAsia="en-US"/>
              </w:rPr>
              <w:t xml:space="preserve">The students will spend the day with ESSU mentors and </w:t>
            </w:r>
            <w:r w:rsidR="00D92210" w:rsidRPr="0031463A">
              <w:rPr>
                <w:rFonts w:ascii="Calibri" w:eastAsia="Times New Roman" w:hAnsi="Calibri" w:cs="Times New Roman"/>
                <w:color w:val="FFFFFF" w:themeColor="background1"/>
                <w:sz w:val="22"/>
                <w:szCs w:val="24"/>
                <w:lang w:eastAsia="en-US"/>
              </w:rPr>
              <w:t>ERP Program</w:t>
            </w:r>
            <w:r w:rsidRPr="0031463A">
              <w:rPr>
                <w:rFonts w:ascii="Calibri" w:eastAsia="Times New Roman" w:hAnsi="Calibri" w:cs="Times New Roman"/>
                <w:color w:val="FFFFFF" w:themeColor="background1"/>
                <w:sz w:val="22"/>
                <w:szCs w:val="24"/>
                <w:lang w:eastAsia="en-US"/>
              </w:rPr>
              <w:t xml:space="preserve"> faculty playing a simulation game that focuses on the marketing, pricing, purchasing</w:t>
            </w:r>
            <w:r w:rsidR="00D92210" w:rsidRPr="0031463A">
              <w:rPr>
                <w:rFonts w:ascii="Calibri" w:eastAsia="Times New Roman" w:hAnsi="Calibri" w:cs="Times New Roman"/>
                <w:color w:val="FFFFFF" w:themeColor="background1"/>
                <w:sz w:val="22"/>
                <w:szCs w:val="24"/>
                <w:lang w:eastAsia="en-US"/>
              </w:rPr>
              <w:t>,</w:t>
            </w:r>
            <w:r w:rsidRPr="0031463A">
              <w:rPr>
                <w:rFonts w:ascii="Calibri" w:eastAsia="Times New Roman" w:hAnsi="Calibri" w:cs="Times New Roman"/>
                <w:color w:val="FFFFFF" w:themeColor="background1"/>
                <w:sz w:val="22"/>
                <w:szCs w:val="24"/>
                <w:lang w:eastAsia="en-US"/>
              </w:rPr>
              <w:t xml:space="preserve"> and </w:t>
            </w:r>
            <w:r w:rsidR="00D92210" w:rsidRPr="0031463A">
              <w:rPr>
                <w:rFonts w:ascii="Calibri" w:eastAsia="Times New Roman" w:hAnsi="Calibri" w:cs="Times New Roman"/>
                <w:color w:val="FFFFFF" w:themeColor="background1"/>
                <w:sz w:val="22"/>
                <w:szCs w:val="24"/>
                <w:lang w:eastAsia="en-US"/>
              </w:rPr>
              <w:t xml:space="preserve">distribution of bottled water.  Teams </w:t>
            </w:r>
            <w:r w:rsidRPr="0031463A">
              <w:rPr>
                <w:rFonts w:ascii="Calibri" w:eastAsia="Times New Roman" w:hAnsi="Calibri" w:cs="Times New Roman"/>
                <w:color w:val="FFFFFF" w:themeColor="background1"/>
                <w:sz w:val="22"/>
                <w:szCs w:val="24"/>
                <w:lang w:eastAsia="en-US"/>
              </w:rPr>
              <w:t xml:space="preserve">have to use standard business reports in SAP to make business decisions, </w:t>
            </w:r>
            <w:r w:rsidR="00D92210" w:rsidRPr="0031463A">
              <w:rPr>
                <w:rFonts w:ascii="Calibri" w:eastAsia="Times New Roman" w:hAnsi="Calibri" w:cs="Times New Roman"/>
                <w:color w:val="FFFFFF" w:themeColor="background1"/>
                <w:sz w:val="22"/>
                <w:szCs w:val="24"/>
                <w:lang w:eastAsia="en-US"/>
              </w:rPr>
              <w:t>ultimately working towards making the most money</w:t>
            </w:r>
            <w:r w:rsidRPr="0031463A">
              <w:rPr>
                <w:rFonts w:ascii="Calibri" w:eastAsia="Times New Roman" w:hAnsi="Calibri" w:cs="Times New Roman"/>
                <w:color w:val="FFFFFF" w:themeColor="background1"/>
                <w:sz w:val="22"/>
                <w:szCs w:val="24"/>
                <w:lang w:eastAsia="en-US"/>
              </w:rPr>
              <w:t xml:space="preserve">.  The simulation is a great way to expose high school students to </w:t>
            </w:r>
            <w:r w:rsidR="00D92210" w:rsidRPr="0031463A">
              <w:rPr>
                <w:rFonts w:ascii="Calibri" w:eastAsia="Times New Roman" w:hAnsi="Calibri" w:cs="Times New Roman"/>
                <w:color w:val="FFFFFF" w:themeColor="background1"/>
                <w:sz w:val="22"/>
                <w:szCs w:val="24"/>
                <w:lang w:eastAsia="en-US"/>
              </w:rPr>
              <w:t xml:space="preserve">business processes, reporting and decision making using </w:t>
            </w:r>
            <w:r w:rsidRPr="0031463A">
              <w:rPr>
                <w:rFonts w:ascii="Calibri" w:eastAsia="Times New Roman" w:hAnsi="Calibri" w:cs="Times New Roman"/>
                <w:color w:val="FFFFFF" w:themeColor="background1"/>
                <w:sz w:val="22"/>
                <w:szCs w:val="24"/>
                <w:lang w:eastAsia="en-US"/>
              </w:rPr>
              <w:t>SAP ERP software in a fun</w:t>
            </w:r>
            <w:ins w:id="5" w:author="Meagan Knoll" w:date="2015-11-24T14:37:00Z">
              <w:r w:rsidR="009C0E7A" w:rsidRPr="0031463A">
                <w:rPr>
                  <w:rFonts w:ascii="Calibri" w:eastAsia="Times New Roman" w:hAnsi="Calibri" w:cs="Times New Roman"/>
                  <w:color w:val="FFFFFF" w:themeColor="background1"/>
                  <w:sz w:val="22"/>
                  <w:szCs w:val="24"/>
                  <w:lang w:eastAsia="en-US"/>
                </w:rPr>
                <w:t xml:space="preserve"> </w:t>
              </w:r>
            </w:ins>
            <w:ins w:id="6" w:author="Simha Magal" w:date="2015-11-24T14:01:00Z">
              <w:del w:id="7" w:author="Meagan Knoll" w:date="2015-11-24T14:37:00Z">
                <w:r w:rsidR="00F5628A" w:rsidRPr="0031463A" w:rsidDel="009C0E7A">
                  <w:rPr>
                    <w:rFonts w:ascii="Calibri" w:eastAsia="Times New Roman" w:hAnsi="Calibri" w:cs="Times New Roman"/>
                    <w:color w:val="FFFFFF" w:themeColor="background1"/>
                    <w:sz w:val="22"/>
                    <w:szCs w:val="24"/>
                    <w:lang w:eastAsia="en-US"/>
                  </w:rPr>
                  <w:delText xml:space="preserve"> game</w:delText>
                </w:r>
              </w:del>
            </w:ins>
            <w:del w:id="8" w:author="Meagan Knoll" w:date="2015-11-24T14:37:00Z">
              <w:r w:rsidRPr="0031463A" w:rsidDel="009C0E7A">
                <w:rPr>
                  <w:rFonts w:ascii="Calibri" w:eastAsia="Times New Roman" w:hAnsi="Calibri" w:cs="Times New Roman"/>
                  <w:color w:val="FFFFFF" w:themeColor="background1"/>
                  <w:sz w:val="22"/>
                  <w:szCs w:val="24"/>
                  <w:lang w:eastAsia="en-US"/>
                </w:rPr>
                <w:delText xml:space="preserve"> </w:delText>
              </w:r>
            </w:del>
            <w:r w:rsidRPr="0031463A">
              <w:rPr>
                <w:rFonts w:ascii="Calibri" w:eastAsia="Times New Roman" w:hAnsi="Calibri" w:cs="Times New Roman"/>
                <w:color w:val="FFFFFF" w:themeColor="background1"/>
                <w:sz w:val="22"/>
                <w:szCs w:val="24"/>
                <w:lang w:eastAsia="en-US"/>
              </w:rPr>
              <w:t xml:space="preserve">environment.  </w:t>
            </w:r>
            <w:ins w:id="9" w:author="Meagan Knoll" w:date="2015-11-24T14:40:00Z">
              <w:r w:rsidR="009C0E7A" w:rsidRPr="0031463A">
                <w:rPr>
                  <w:rFonts w:ascii="Calibri" w:eastAsia="Times New Roman" w:hAnsi="Calibri" w:cs="Times New Roman"/>
                  <w:color w:val="FFFFFF" w:themeColor="background1"/>
                  <w:sz w:val="22"/>
                  <w:szCs w:val="24"/>
                  <w:lang w:eastAsia="en-US"/>
                </w:rPr>
                <w:t xml:space="preserve">While on the GVSU campus, high school students will also learn more about the ERP Program </w:t>
              </w:r>
            </w:ins>
            <w:ins w:id="10" w:author="Meagan Knoll" w:date="2015-11-24T14:41:00Z">
              <w:r w:rsidR="009C0E7A" w:rsidRPr="0031463A">
                <w:rPr>
                  <w:rFonts w:ascii="Calibri" w:eastAsia="Times New Roman" w:hAnsi="Calibri" w:cs="Times New Roman"/>
                  <w:color w:val="FFFFFF" w:themeColor="background1"/>
                  <w:sz w:val="22"/>
                  <w:szCs w:val="24"/>
                  <w:lang w:eastAsia="en-US"/>
                </w:rPr>
                <w:t>as a future college and career path</w:t>
              </w:r>
            </w:ins>
            <w:r w:rsidR="00151552" w:rsidRPr="0031463A">
              <w:rPr>
                <w:rFonts w:ascii="Calibri" w:eastAsia="Times New Roman" w:hAnsi="Calibri" w:cs="Times New Roman"/>
                <w:color w:val="FFFFFF" w:themeColor="background1"/>
                <w:sz w:val="22"/>
                <w:szCs w:val="24"/>
                <w:lang w:eastAsia="en-US"/>
              </w:rPr>
              <w:t>.</w:t>
            </w:r>
            <w:r w:rsidR="00260922" w:rsidRPr="0031463A">
              <w:rPr>
                <w:rFonts w:ascii="Calibri" w:eastAsia="Times New Roman" w:hAnsi="Calibri" w:cs="Times New Roman"/>
                <w:color w:val="FFFFFF" w:themeColor="background1"/>
                <w:sz w:val="22"/>
                <w:szCs w:val="24"/>
                <w:vertAlign w:val="superscript"/>
                <w:lang w:eastAsia="en-US"/>
              </w:rPr>
              <w:t>2</w:t>
            </w:r>
            <w:r w:rsidR="00C11DD9" w:rsidRPr="0031463A" w:rsidDel="009C0E7A">
              <w:rPr>
                <w:rFonts w:ascii="Calibri" w:eastAsia="Times New Roman" w:hAnsi="Calibri" w:cs="Times New Roman"/>
                <w:color w:val="FFFFFF" w:themeColor="background1"/>
                <w:sz w:val="22"/>
                <w:szCs w:val="24"/>
                <w:vertAlign w:val="superscript"/>
                <w:lang w:eastAsia="en-US"/>
              </w:rPr>
              <w:t xml:space="preserve"> </w:t>
            </w:r>
            <w:del w:id="11" w:author="Meagan Knoll" w:date="2015-11-24T14:41:00Z">
              <w:r w:rsidRPr="0031463A" w:rsidDel="009C0E7A">
                <w:rPr>
                  <w:rFonts w:ascii="Calibri" w:eastAsia="Times New Roman" w:hAnsi="Calibri" w:cs="Times New Roman"/>
                  <w:color w:val="FFFFFF" w:themeColor="background1"/>
                  <w:sz w:val="22"/>
                  <w:szCs w:val="24"/>
                  <w:lang w:eastAsia="en-US"/>
                </w:rPr>
                <w:delText xml:space="preserve">It is also </w:delText>
              </w:r>
              <w:commentRangeStart w:id="12"/>
              <w:r w:rsidRPr="0031463A" w:rsidDel="009C0E7A">
                <w:rPr>
                  <w:rFonts w:ascii="Calibri" w:eastAsia="Times New Roman" w:hAnsi="Calibri" w:cs="Times New Roman"/>
                  <w:color w:val="FFFFFF" w:themeColor="background1"/>
                  <w:sz w:val="22"/>
                  <w:szCs w:val="24"/>
                  <w:lang w:eastAsia="en-US"/>
                </w:rPr>
                <w:delText xml:space="preserve">a great experience </w:delText>
              </w:r>
              <w:commentRangeEnd w:id="12"/>
              <w:r w:rsidR="00F5628A" w:rsidRPr="0031463A" w:rsidDel="009C0E7A">
                <w:rPr>
                  <w:rStyle w:val="CommentReference"/>
                  <w:rFonts w:ascii="Calibri" w:hAnsi="Calibri"/>
                </w:rPr>
                <w:commentReference w:id="12"/>
              </w:r>
              <w:r w:rsidRPr="0031463A" w:rsidDel="009C0E7A">
                <w:rPr>
                  <w:rFonts w:ascii="Calibri" w:eastAsia="Times New Roman" w:hAnsi="Calibri" w:cs="Times New Roman"/>
                  <w:color w:val="FFFFFF" w:themeColor="background1"/>
                  <w:sz w:val="22"/>
                  <w:szCs w:val="24"/>
                  <w:lang w:eastAsia="en-US"/>
                </w:rPr>
                <w:delText xml:space="preserve">to have ESSU Mentors work with the high school students to encourage </w:delText>
              </w:r>
              <w:commentRangeStart w:id="13"/>
              <w:r w:rsidRPr="0031463A" w:rsidDel="009C0E7A">
                <w:rPr>
                  <w:rFonts w:ascii="Calibri" w:eastAsia="Times New Roman" w:hAnsi="Calibri" w:cs="Times New Roman"/>
                  <w:color w:val="FFFFFF" w:themeColor="background1"/>
                  <w:sz w:val="22"/>
                  <w:szCs w:val="24"/>
                  <w:lang w:eastAsia="en-US"/>
                </w:rPr>
                <w:delText xml:space="preserve">them </w:delText>
              </w:r>
              <w:commentRangeEnd w:id="13"/>
              <w:r w:rsidR="00F5628A" w:rsidRPr="0031463A" w:rsidDel="009C0E7A">
                <w:rPr>
                  <w:rStyle w:val="CommentReference"/>
                  <w:rFonts w:ascii="Calibri" w:hAnsi="Calibri"/>
                </w:rPr>
                <w:commentReference w:id="13"/>
              </w:r>
              <w:r w:rsidRPr="0031463A" w:rsidDel="009C0E7A">
                <w:rPr>
                  <w:rFonts w:ascii="Calibri" w:eastAsia="Times New Roman" w:hAnsi="Calibri" w:cs="Times New Roman"/>
                  <w:color w:val="FFFFFF" w:themeColor="background1"/>
                  <w:sz w:val="22"/>
                  <w:szCs w:val="24"/>
                  <w:lang w:eastAsia="en-US"/>
                </w:rPr>
                <w:delText>to choose the ERP Program and the MIS degree path as a future college goal.</w:delText>
              </w:r>
            </w:del>
          </w:p>
          <w:p w14:paraId="714B21AC" w14:textId="77777777" w:rsidR="00D92210" w:rsidRPr="0031463A" w:rsidRDefault="00D92210" w:rsidP="00031C08">
            <w:pPr>
              <w:ind w:left="270" w:right="270"/>
              <w:jc w:val="both"/>
              <w:rPr>
                <w:rFonts w:ascii="Calibri" w:eastAsia="Times New Roman" w:hAnsi="Calibri" w:cs="Times New Roman"/>
                <w:color w:val="FFFFFF" w:themeColor="background1"/>
                <w:szCs w:val="24"/>
                <w:lang w:eastAsia="en-US"/>
              </w:rPr>
            </w:pPr>
          </w:p>
          <w:p w14:paraId="6A57B599" w14:textId="77777777" w:rsidR="00D92210" w:rsidRPr="0031463A" w:rsidRDefault="00C0344C" w:rsidP="0031463A">
            <w:pPr>
              <w:pStyle w:val="Heading1"/>
              <w:ind w:left="274" w:right="274"/>
              <w:rPr>
                <w:rFonts w:ascii="Calibri" w:eastAsiaTheme="majorEastAsia" w:hAnsi="Calibri" w:cstheme="majorBidi"/>
                <w:color w:val="FFFFFF" w:themeColor="background1"/>
                <w:sz w:val="6"/>
                <w:szCs w:val="60"/>
              </w:rPr>
            </w:pPr>
            <w:r w:rsidRPr="0031463A">
              <w:rPr>
                <w:rFonts w:ascii="Calibri" w:eastAsiaTheme="majorEastAsia" w:hAnsi="Calibri" w:cstheme="majorBidi"/>
                <w:color w:val="FFFFFF" w:themeColor="background1"/>
                <w:sz w:val="22"/>
                <w:szCs w:val="60"/>
                <w:lang w:eastAsia="ja-JP"/>
              </w:rPr>
              <w:t xml:space="preserve">The ERP Advantage: </w:t>
            </w:r>
            <w:r w:rsidRPr="0031463A">
              <w:rPr>
                <w:rFonts w:ascii="Calibri" w:eastAsiaTheme="majorEastAsia" w:hAnsi="Calibri" w:cstheme="majorBidi"/>
                <w:color w:val="FFFFFF" w:themeColor="background1"/>
                <w:sz w:val="22"/>
                <w:szCs w:val="60"/>
              </w:rPr>
              <w:t xml:space="preserve">Knowing How </w:t>
            </w:r>
            <w:proofErr w:type="gramStart"/>
            <w:r w:rsidRPr="0031463A">
              <w:rPr>
                <w:rFonts w:ascii="Calibri" w:eastAsiaTheme="majorEastAsia" w:hAnsi="Calibri" w:cstheme="majorBidi"/>
                <w:color w:val="FFFFFF" w:themeColor="background1"/>
                <w:sz w:val="22"/>
                <w:szCs w:val="60"/>
              </w:rPr>
              <w:t>To</w:t>
            </w:r>
            <w:proofErr w:type="gramEnd"/>
            <w:r w:rsidRPr="0031463A">
              <w:rPr>
                <w:rFonts w:ascii="Calibri" w:eastAsiaTheme="majorEastAsia" w:hAnsi="Calibri" w:cstheme="majorBidi"/>
                <w:color w:val="FFFFFF" w:themeColor="background1"/>
                <w:sz w:val="22"/>
                <w:szCs w:val="60"/>
              </w:rPr>
              <w:t xml:space="preserve"> Use SAP Pays Off</w:t>
            </w:r>
          </w:p>
          <w:p w14:paraId="6DE9ADB3" w14:textId="77777777" w:rsidR="0031463A" w:rsidRPr="0031463A" w:rsidRDefault="0031463A" w:rsidP="0031463A">
            <w:pPr>
              <w:rPr>
                <w:sz w:val="8"/>
                <w:lang w:eastAsia="en-US"/>
              </w:rPr>
            </w:pPr>
          </w:p>
          <w:p w14:paraId="41DEA0FF" w14:textId="77777777" w:rsidR="00C0344C" w:rsidRPr="0031463A" w:rsidRDefault="00C0344C" w:rsidP="0031463A">
            <w:pPr>
              <w:pStyle w:val="Heading1"/>
              <w:ind w:left="270" w:right="270"/>
              <w:rPr>
                <w:rFonts w:ascii="Calibri" w:hAnsi="Calibri" w:cs="Times New Roman"/>
                <w:color w:val="FFFFFF" w:themeColor="background1"/>
                <w:sz w:val="22"/>
              </w:rPr>
            </w:pPr>
            <w:r w:rsidRPr="0031463A">
              <w:rPr>
                <w:rFonts w:ascii="Calibri" w:eastAsia="Times New Roman" w:hAnsi="Calibri" w:cs="Times New Roman"/>
                <w:color w:val="FFFFFF" w:themeColor="background1"/>
                <w:sz w:val="22"/>
                <w:szCs w:val="24"/>
              </w:rPr>
              <w:t xml:space="preserve">To date, Seidman ERP Program graduates with various levels of SAP specialization have received employment offers with such companies as 3M, Cargill, GM, Chrysler, Deloitte, and Steelcase. Due to their knowledge about SAP, many undergraduate students who chose to partake in internships are asked to join a company even before they graduate.  </w:t>
            </w:r>
            <w:r w:rsidRPr="0031463A">
              <w:rPr>
                <w:rFonts w:ascii="Calibri" w:hAnsi="Calibri" w:cs="Times New Roman"/>
                <w:color w:val="FFFFFF" w:themeColor="background1"/>
                <w:sz w:val="22"/>
              </w:rPr>
              <w:t>Students who possess some or all of the ERP skill sets are more marketable and in greater demand no matter what their major is.</w:t>
            </w:r>
          </w:p>
          <w:p w14:paraId="14D33E7E" w14:textId="2F8FBE61" w:rsidR="00C0344C" w:rsidRPr="0031463A" w:rsidRDefault="00C0344C" w:rsidP="003B7D34">
            <w:pPr>
              <w:pStyle w:val="Heading1"/>
              <w:numPr>
                <w:ilvl w:val="0"/>
                <w:numId w:val="1"/>
              </w:numPr>
              <w:ind w:left="2880" w:right="270" w:hanging="180"/>
              <w:rPr>
                <w:rFonts w:ascii="Calibri" w:hAnsi="Calibri" w:cs="Times New Roman"/>
                <w:color w:val="FFFFFF" w:themeColor="background1"/>
                <w:sz w:val="22"/>
              </w:rPr>
            </w:pPr>
            <w:commentRangeStart w:id="14"/>
            <w:r w:rsidRPr="0031463A">
              <w:rPr>
                <w:rFonts w:ascii="Calibri" w:hAnsi="Calibri" w:cs="Times New Roman"/>
                <w:color w:val="FFFFFF" w:themeColor="background1"/>
                <w:sz w:val="22"/>
              </w:rPr>
              <w:t>8th most valuable major according to Forbes.</w:t>
            </w:r>
            <w:r w:rsidR="00260922" w:rsidRPr="0031463A">
              <w:rPr>
                <w:rFonts w:ascii="Calibri" w:hAnsi="Calibri" w:cs="Times New Roman"/>
                <w:color w:val="FFFFFF" w:themeColor="background1"/>
                <w:sz w:val="22"/>
                <w:vertAlign w:val="superscript"/>
              </w:rPr>
              <w:t>3</w:t>
            </w:r>
          </w:p>
          <w:p w14:paraId="071111D0" w14:textId="3CC5FA01" w:rsidR="00C0344C" w:rsidRPr="0031463A" w:rsidRDefault="00C0344C" w:rsidP="003B7D34">
            <w:pPr>
              <w:pStyle w:val="ListParagraph"/>
              <w:numPr>
                <w:ilvl w:val="0"/>
                <w:numId w:val="1"/>
              </w:numPr>
              <w:spacing w:after="120" w:line="240" w:lineRule="auto"/>
              <w:ind w:left="2880" w:hanging="187"/>
              <w:rPr>
                <w:rFonts w:ascii="Calibri" w:hAnsi="Calibri" w:cs="Times New Roman"/>
                <w:color w:val="FFFFFF" w:themeColor="background1"/>
              </w:rPr>
            </w:pPr>
            <w:r w:rsidRPr="0031463A">
              <w:rPr>
                <w:rFonts w:ascii="Calibri" w:hAnsi="Calibri" w:cs="Times New Roman"/>
                <w:color w:val="FFFFFF" w:themeColor="background1"/>
              </w:rPr>
              <w:t xml:space="preserve">7th highest paying college major according to the </w:t>
            </w:r>
            <w:r w:rsidR="003B7D34" w:rsidRPr="0031463A">
              <w:rPr>
                <w:rFonts w:ascii="Calibri" w:hAnsi="Calibri" w:cs="Times New Roman"/>
                <w:color w:val="FFFFFF" w:themeColor="background1"/>
              </w:rPr>
              <w:t>Wall Street Journal.</w:t>
            </w:r>
            <w:r w:rsidR="00260922" w:rsidRPr="0031463A">
              <w:rPr>
                <w:rFonts w:ascii="Calibri" w:hAnsi="Calibri" w:cs="Times New Roman"/>
                <w:color w:val="FFFFFF" w:themeColor="background1"/>
                <w:vertAlign w:val="superscript"/>
              </w:rPr>
              <w:t>4</w:t>
            </w:r>
          </w:p>
          <w:p w14:paraId="34E50838" w14:textId="71C446D9" w:rsidR="00C0344C" w:rsidRPr="0031463A" w:rsidRDefault="00C11DD9" w:rsidP="003B7D34">
            <w:pPr>
              <w:pStyle w:val="ListParagraph"/>
              <w:numPr>
                <w:ilvl w:val="0"/>
                <w:numId w:val="1"/>
              </w:numPr>
              <w:spacing w:after="120" w:line="240" w:lineRule="auto"/>
              <w:ind w:left="2880" w:hanging="187"/>
              <w:rPr>
                <w:rFonts w:ascii="Calibri" w:hAnsi="Calibri" w:cs="Times New Roman"/>
                <w:color w:val="FFFFFF" w:themeColor="background1"/>
              </w:rPr>
            </w:pPr>
            <w:r w:rsidRPr="0031463A">
              <w:rPr>
                <w:rFonts w:ascii="Calibri" w:hAnsi="Calibri" w:cs="Times New Roman"/>
                <w:color w:val="FFFFFF" w:themeColor="background1"/>
              </w:rPr>
              <w:t>40</w:t>
            </w:r>
            <w:r w:rsidR="00C0344C" w:rsidRPr="0031463A">
              <w:rPr>
                <w:rFonts w:ascii="Calibri" w:hAnsi="Calibri" w:cs="Times New Roman"/>
                <w:color w:val="FFFFFF" w:themeColor="background1"/>
              </w:rPr>
              <w:t>t</w:t>
            </w:r>
            <w:r w:rsidRPr="0031463A">
              <w:rPr>
                <w:rFonts w:ascii="Calibri" w:hAnsi="Calibri" w:cs="Times New Roman"/>
                <w:color w:val="FFFFFF" w:themeColor="background1"/>
              </w:rPr>
              <w:t>h</w:t>
            </w:r>
            <w:r w:rsidR="00C0344C" w:rsidRPr="0031463A">
              <w:rPr>
                <w:rFonts w:ascii="Calibri" w:hAnsi="Calibri" w:cs="Times New Roman"/>
                <w:color w:val="FFFFFF" w:themeColor="background1"/>
              </w:rPr>
              <w:t xml:space="preserve"> on 100 Best Jobs in America by CNN Money.</w:t>
            </w:r>
            <w:r w:rsidR="00260922" w:rsidRPr="0031463A">
              <w:rPr>
                <w:rFonts w:ascii="Calibri" w:hAnsi="Calibri" w:cs="Times New Roman"/>
                <w:color w:val="FFFFFF" w:themeColor="background1"/>
                <w:vertAlign w:val="superscript"/>
              </w:rPr>
              <w:t>5</w:t>
            </w:r>
            <w:r w:rsidR="00C0344C" w:rsidRPr="0031463A">
              <w:rPr>
                <w:rFonts w:ascii="Calibri" w:hAnsi="Calibri" w:cs="Times New Roman"/>
                <w:color w:val="FFFFFF" w:themeColor="background1"/>
                <w:vertAlign w:val="superscript"/>
              </w:rPr>
              <w:t xml:space="preserve"> </w:t>
            </w:r>
            <w:commentRangeEnd w:id="14"/>
            <w:r w:rsidR="00F5628A" w:rsidRPr="0031463A">
              <w:rPr>
                <w:rStyle w:val="CommentReference"/>
                <w:rFonts w:ascii="Calibri" w:eastAsiaTheme="minorEastAsia" w:hAnsi="Calibri"/>
                <w:color w:val="297FD5" w:themeColor="accent3"/>
                <w:vertAlign w:val="superscript"/>
                <w:lang w:eastAsia="ja-JP"/>
              </w:rPr>
              <w:commentReference w:id="14"/>
            </w:r>
          </w:p>
          <w:p w14:paraId="517913E6" w14:textId="77777777" w:rsidR="00C0344C" w:rsidRPr="00031C08" w:rsidRDefault="00C0344C" w:rsidP="00C0344C">
            <w:pPr>
              <w:ind w:left="270" w:right="270"/>
              <w:jc w:val="both"/>
              <w:rPr>
                <w:rFonts w:ascii="Times New Roman" w:eastAsia="Times New Roman" w:hAnsi="Times New Roman" w:cs="Times New Roman"/>
                <w:color w:val="FFFFFF" w:themeColor="background1"/>
                <w:sz w:val="24"/>
                <w:szCs w:val="24"/>
                <w:lang w:eastAsia="en-US"/>
              </w:rPr>
            </w:pPr>
          </w:p>
          <w:p w14:paraId="2CFD4A4E" w14:textId="77777777" w:rsidR="00031C08" w:rsidRPr="00031C08" w:rsidRDefault="00031C08" w:rsidP="00031C08"/>
          <w:p w14:paraId="0C184D75" w14:textId="77777777" w:rsidR="00790730" w:rsidRDefault="00790730" w:rsidP="00031C08">
            <w:pPr>
              <w:pStyle w:val="Age"/>
            </w:pPr>
          </w:p>
        </w:tc>
        <w:bookmarkStart w:id="15" w:name="_GoBack"/>
        <w:bookmarkEnd w:id="15"/>
      </w:tr>
      <w:tr w:rsidR="00790730" w14:paraId="5312D9C1" w14:textId="77777777" w:rsidTr="00260922">
        <w:trPr>
          <w:trHeight w:hRule="exact" w:val="4743"/>
        </w:trPr>
        <w:tc>
          <w:tcPr>
            <w:tcW w:w="10800" w:type="dxa"/>
            <w:shd w:val="clear" w:color="auto" w:fill="629DD1" w:themeFill="accent2"/>
            <w:vAlign w:val="center"/>
          </w:tcPr>
          <w:p w14:paraId="56AC1E08" w14:textId="5A64A799" w:rsidR="00790730" w:rsidRDefault="003B7D34" w:rsidP="00C0344C">
            <w:pPr>
              <w:pStyle w:val="BlockText"/>
              <w:ind w:left="270" w:right="270"/>
              <w:jc w:val="center"/>
              <w:rPr>
                <w:sz w:val="40"/>
                <w:szCs w:val="52"/>
              </w:rPr>
            </w:pPr>
            <w:r w:rsidRPr="003B7D34">
              <w:rPr>
                <w:sz w:val="36"/>
                <w:szCs w:val="52"/>
              </w:rPr>
              <w:br/>
            </w:r>
            <w:r w:rsidR="00E9183D">
              <w:rPr>
                <w:sz w:val="52"/>
                <w:szCs w:val="52"/>
              </w:rPr>
              <w:t>October 28</w:t>
            </w:r>
            <w:r w:rsidR="00D92210" w:rsidRPr="00C0344C">
              <w:rPr>
                <w:sz w:val="52"/>
                <w:szCs w:val="52"/>
              </w:rPr>
              <w:t xml:space="preserve">, 2016  </w:t>
            </w:r>
            <w:r w:rsidR="00C0344C">
              <w:rPr>
                <w:sz w:val="52"/>
                <w:szCs w:val="52"/>
              </w:rPr>
              <w:br/>
            </w:r>
            <w:r w:rsidR="00E9183D">
              <w:rPr>
                <w:sz w:val="40"/>
                <w:szCs w:val="52"/>
              </w:rPr>
              <w:t>Detroit Campus</w:t>
            </w:r>
            <w:r w:rsidRPr="003B7D34">
              <w:rPr>
                <w:sz w:val="40"/>
                <w:szCs w:val="52"/>
              </w:rPr>
              <w:t xml:space="preserve">: </w:t>
            </w:r>
            <w:r w:rsidR="00D92210" w:rsidRPr="003B7D34">
              <w:rPr>
                <w:sz w:val="40"/>
                <w:szCs w:val="52"/>
              </w:rPr>
              <w:t>Grand Valley State University</w:t>
            </w:r>
          </w:p>
          <w:p w14:paraId="24090D59" w14:textId="77777777" w:rsidR="003B7D34" w:rsidRDefault="003B7D34" w:rsidP="00C0344C">
            <w:pPr>
              <w:pStyle w:val="BlockText"/>
              <w:ind w:left="270" w:right="270"/>
              <w:jc w:val="center"/>
              <w:rPr>
                <w:sz w:val="2"/>
                <w:szCs w:val="52"/>
              </w:rPr>
            </w:pPr>
          </w:p>
          <w:p w14:paraId="0A51CD27" w14:textId="77777777" w:rsidR="003B7D34" w:rsidRDefault="003B7D34" w:rsidP="00C0344C">
            <w:pPr>
              <w:pStyle w:val="BlockText"/>
              <w:ind w:left="270" w:right="270"/>
              <w:jc w:val="center"/>
              <w:rPr>
                <w:sz w:val="2"/>
                <w:szCs w:val="52"/>
              </w:rPr>
            </w:pPr>
          </w:p>
          <w:p w14:paraId="7F37FF05" w14:textId="77777777" w:rsidR="003B7D34" w:rsidRDefault="003B7D34" w:rsidP="00C0344C">
            <w:pPr>
              <w:pStyle w:val="BlockText"/>
              <w:ind w:left="270" w:right="270"/>
              <w:jc w:val="center"/>
              <w:rPr>
                <w:sz w:val="2"/>
                <w:szCs w:val="52"/>
              </w:rPr>
            </w:pPr>
          </w:p>
          <w:p w14:paraId="223F6951" w14:textId="77777777" w:rsidR="003B7D34" w:rsidRDefault="003B7D34" w:rsidP="00C0344C">
            <w:pPr>
              <w:pStyle w:val="BlockText"/>
              <w:ind w:left="270" w:right="270"/>
              <w:jc w:val="center"/>
              <w:rPr>
                <w:sz w:val="2"/>
                <w:szCs w:val="52"/>
              </w:rPr>
            </w:pPr>
          </w:p>
          <w:p w14:paraId="75B7FDB2" w14:textId="77777777" w:rsidR="003B7D34" w:rsidRDefault="003B7D34" w:rsidP="00C0344C">
            <w:pPr>
              <w:pStyle w:val="BlockText"/>
              <w:ind w:left="270" w:right="270"/>
              <w:jc w:val="center"/>
              <w:rPr>
                <w:sz w:val="2"/>
                <w:szCs w:val="52"/>
              </w:rPr>
            </w:pPr>
          </w:p>
          <w:p w14:paraId="2E8C9B7D" w14:textId="77777777" w:rsidR="003B7D34" w:rsidRDefault="003B7D34" w:rsidP="00C0344C">
            <w:pPr>
              <w:pStyle w:val="BlockText"/>
              <w:ind w:left="270" w:right="270"/>
              <w:jc w:val="center"/>
              <w:rPr>
                <w:sz w:val="2"/>
                <w:szCs w:val="52"/>
              </w:rPr>
            </w:pPr>
          </w:p>
          <w:p w14:paraId="6335CDC5" w14:textId="77777777" w:rsidR="003B7D34" w:rsidRDefault="003B7D34" w:rsidP="00C0344C">
            <w:pPr>
              <w:pStyle w:val="BlockText"/>
              <w:ind w:left="270" w:right="270"/>
              <w:jc w:val="center"/>
              <w:rPr>
                <w:sz w:val="2"/>
                <w:szCs w:val="52"/>
              </w:rPr>
            </w:pPr>
          </w:p>
          <w:p w14:paraId="2223E3B9" w14:textId="77777777" w:rsidR="003B7D34" w:rsidRDefault="003B7D34" w:rsidP="00C0344C">
            <w:pPr>
              <w:pStyle w:val="BlockText"/>
              <w:ind w:left="270" w:right="270"/>
              <w:jc w:val="center"/>
              <w:rPr>
                <w:sz w:val="2"/>
                <w:szCs w:val="52"/>
              </w:rPr>
            </w:pPr>
          </w:p>
          <w:p w14:paraId="086D01BB" w14:textId="77777777" w:rsidR="003B7D34" w:rsidRPr="003B7D34" w:rsidRDefault="003B7D34" w:rsidP="00260922">
            <w:pPr>
              <w:pStyle w:val="BlockText"/>
              <w:ind w:left="0" w:right="270"/>
              <w:rPr>
                <w:sz w:val="4"/>
                <w:szCs w:val="52"/>
              </w:rPr>
            </w:pPr>
          </w:p>
          <w:p w14:paraId="58E80553" w14:textId="51DB0AE2" w:rsidR="00D92210" w:rsidRPr="00D92210" w:rsidRDefault="003B7D34" w:rsidP="003B7D34">
            <w:pPr>
              <w:ind w:left="3330" w:right="0"/>
              <w:rPr>
                <w:rFonts w:ascii="Times New Roman" w:eastAsia="Times New Roman" w:hAnsi="Times New Roman" w:cs="Times New Roman"/>
                <w:color w:val="FFFFFF" w:themeColor="background1"/>
                <w:sz w:val="24"/>
                <w:szCs w:val="24"/>
                <w:lang w:eastAsia="en-US"/>
              </w:rPr>
            </w:pPr>
            <w:r>
              <w:rPr>
                <w:noProof/>
                <w:lang w:eastAsia="en-US"/>
              </w:rPr>
              <mc:AlternateContent>
                <mc:Choice Requires="wps">
                  <w:drawing>
                    <wp:anchor distT="0" distB="0" distL="114300" distR="114300" simplePos="0" relativeHeight="251659264" behindDoc="0" locked="0" layoutInCell="1" allowOverlap="1" wp14:anchorId="5364B2E5" wp14:editId="592FE4C4">
                      <wp:simplePos x="0" y="0"/>
                      <wp:positionH relativeFrom="column">
                        <wp:posOffset>1657350</wp:posOffset>
                      </wp:positionH>
                      <wp:positionV relativeFrom="paragraph">
                        <wp:posOffset>8255</wp:posOffset>
                      </wp:positionV>
                      <wp:extent cx="3695700" cy="1876425"/>
                      <wp:effectExtent l="133350" t="19050" r="0" b="28575"/>
                      <wp:wrapNone/>
                      <wp:docPr id="1" name="Double Brace 1"/>
                      <wp:cNvGraphicFramePr/>
                      <a:graphic xmlns:a="http://schemas.openxmlformats.org/drawingml/2006/main">
                        <a:graphicData uri="http://schemas.microsoft.com/office/word/2010/wordprocessingShape">
                          <wps:wsp>
                            <wps:cNvSpPr/>
                            <wps:spPr>
                              <a:xfrm>
                                <a:off x="0" y="0"/>
                                <a:ext cx="3695700" cy="1876425"/>
                              </a:xfrm>
                              <a:prstGeom prst="bracePair">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6FC534"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1" o:spid="_x0000_s1026" type="#_x0000_t186" style="position:absolute;margin-left:130.5pt;margin-top:.65pt;width:291pt;height:14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" strokecolor="#4a66ac [3204]" strokeweight="3pt">
                      <v:stroke joinstyle="miter"/>
                    </v:shape>
                  </w:pict>
                </mc:Fallback>
              </mc:AlternateContent>
            </w:r>
            <w:r w:rsidR="00D92210" w:rsidRPr="00D92210">
              <w:rPr>
                <w:rFonts w:ascii="Calibri" w:eastAsia="Times New Roman" w:hAnsi="Calibri" w:cs="Times New Roman"/>
                <w:color w:val="FFFFFF" w:themeColor="background1"/>
                <w:sz w:val="22"/>
                <w:szCs w:val="22"/>
                <w:lang w:eastAsia="en-US"/>
              </w:rPr>
              <w:t>8:</w:t>
            </w:r>
            <w:r w:rsidR="00B3115A">
              <w:rPr>
                <w:rFonts w:ascii="Calibri" w:eastAsia="Times New Roman" w:hAnsi="Calibri" w:cs="Times New Roman"/>
                <w:color w:val="FFFFFF" w:themeColor="background1"/>
                <w:sz w:val="22"/>
                <w:szCs w:val="22"/>
                <w:lang w:eastAsia="en-US"/>
              </w:rPr>
              <w:t>30</w:t>
            </w:r>
            <w:r w:rsidR="00D92210" w:rsidRPr="00D92210">
              <w:rPr>
                <w:rFonts w:ascii="Calibri" w:eastAsia="Times New Roman" w:hAnsi="Calibri" w:cs="Times New Roman"/>
                <w:color w:val="FFFFFF" w:themeColor="background1"/>
                <w:sz w:val="22"/>
                <w:szCs w:val="22"/>
                <w:lang w:eastAsia="en-US"/>
              </w:rPr>
              <w:t xml:space="preserve"> </w:t>
            </w:r>
            <w:r w:rsidR="00D92210">
              <w:rPr>
                <w:rFonts w:ascii="Calibri" w:eastAsia="Times New Roman" w:hAnsi="Calibri" w:cs="Times New Roman"/>
                <w:color w:val="FFFFFF" w:themeColor="background1"/>
                <w:sz w:val="22"/>
                <w:szCs w:val="22"/>
                <w:lang w:eastAsia="en-US"/>
              </w:rPr>
              <w:t xml:space="preserve">          </w:t>
            </w:r>
            <w:r w:rsidR="00746238">
              <w:rPr>
                <w:rFonts w:ascii="Calibri" w:eastAsia="Times New Roman" w:hAnsi="Calibri" w:cs="Times New Roman"/>
                <w:color w:val="FFFFFF" w:themeColor="background1"/>
                <w:sz w:val="22"/>
                <w:szCs w:val="22"/>
                <w:lang w:eastAsia="en-US"/>
              </w:rPr>
              <w:t xml:space="preserve"> </w:t>
            </w:r>
            <w:r w:rsidR="00D92210" w:rsidRPr="00D92210">
              <w:rPr>
                <w:rFonts w:ascii="Calibri" w:eastAsia="Times New Roman" w:hAnsi="Calibri" w:cs="Times New Roman"/>
                <w:color w:val="FFFFFF" w:themeColor="background1"/>
                <w:sz w:val="22"/>
                <w:szCs w:val="22"/>
                <w:lang w:eastAsia="en-US"/>
              </w:rPr>
              <w:t xml:space="preserve">Registration </w:t>
            </w:r>
          </w:p>
          <w:p w14:paraId="5821294D" w14:textId="7E193B1F" w:rsidR="00D92210" w:rsidRPr="00D92210" w:rsidRDefault="00B3115A" w:rsidP="003B7D34">
            <w:pPr>
              <w:ind w:left="3330" w:right="0"/>
              <w:rPr>
                <w:rFonts w:ascii="Times New Roman" w:eastAsia="Times New Roman" w:hAnsi="Times New Roman" w:cs="Times New Roman"/>
                <w:color w:val="FFFFFF" w:themeColor="background1"/>
                <w:sz w:val="24"/>
                <w:szCs w:val="24"/>
                <w:lang w:eastAsia="en-US"/>
              </w:rPr>
            </w:pPr>
            <w:r>
              <w:rPr>
                <w:rFonts w:ascii="Calibri" w:eastAsia="Times New Roman" w:hAnsi="Calibri" w:cs="Times New Roman"/>
                <w:color w:val="FFFFFF" w:themeColor="background1"/>
                <w:sz w:val="22"/>
                <w:szCs w:val="22"/>
                <w:lang w:eastAsia="en-US"/>
              </w:rPr>
              <w:t>8:4</w:t>
            </w:r>
            <w:r w:rsidR="00D92210" w:rsidRPr="00D92210">
              <w:rPr>
                <w:rFonts w:ascii="Calibri" w:eastAsia="Times New Roman" w:hAnsi="Calibri" w:cs="Times New Roman"/>
                <w:color w:val="FFFFFF" w:themeColor="background1"/>
                <w:sz w:val="22"/>
                <w:szCs w:val="22"/>
                <w:lang w:eastAsia="en-US"/>
              </w:rPr>
              <w:t xml:space="preserve">5 </w:t>
            </w:r>
            <w:r w:rsidR="00D92210">
              <w:rPr>
                <w:rFonts w:ascii="Calibri" w:eastAsia="Times New Roman" w:hAnsi="Calibri" w:cs="Times New Roman"/>
                <w:color w:val="FFFFFF" w:themeColor="background1"/>
                <w:sz w:val="22"/>
                <w:szCs w:val="22"/>
                <w:lang w:eastAsia="en-US"/>
              </w:rPr>
              <w:t xml:space="preserve">           </w:t>
            </w:r>
            <w:r w:rsidR="00D92210" w:rsidRPr="00D92210">
              <w:rPr>
                <w:rFonts w:ascii="Calibri" w:eastAsia="Times New Roman" w:hAnsi="Calibri" w:cs="Times New Roman"/>
                <w:color w:val="FFFFFF" w:themeColor="background1"/>
                <w:sz w:val="22"/>
                <w:szCs w:val="22"/>
                <w:lang w:eastAsia="en-US"/>
              </w:rPr>
              <w:t>Welcome</w:t>
            </w:r>
          </w:p>
          <w:p w14:paraId="0B3A5B3F" w14:textId="24478276" w:rsidR="00D92210" w:rsidRPr="00D92210" w:rsidRDefault="00B3115A" w:rsidP="003B7D34">
            <w:pPr>
              <w:ind w:left="3330" w:right="0"/>
              <w:rPr>
                <w:rFonts w:ascii="Times New Roman" w:eastAsia="Times New Roman" w:hAnsi="Times New Roman" w:cs="Times New Roman"/>
                <w:color w:val="FFFFFF" w:themeColor="background1"/>
                <w:sz w:val="24"/>
                <w:szCs w:val="24"/>
                <w:lang w:eastAsia="en-US"/>
              </w:rPr>
            </w:pPr>
            <w:r>
              <w:rPr>
                <w:rFonts w:ascii="Calibri" w:eastAsia="Times New Roman" w:hAnsi="Calibri" w:cs="Times New Roman"/>
                <w:color w:val="FFFFFF" w:themeColor="background1"/>
                <w:sz w:val="22"/>
                <w:szCs w:val="22"/>
                <w:lang w:eastAsia="en-US"/>
              </w:rPr>
              <w:t>9:0</w:t>
            </w:r>
            <w:r w:rsidR="00D92210" w:rsidRPr="00D92210">
              <w:rPr>
                <w:rFonts w:ascii="Calibri" w:eastAsia="Times New Roman" w:hAnsi="Calibri" w:cs="Times New Roman"/>
                <w:color w:val="FFFFFF" w:themeColor="background1"/>
                <w:sz w:val="22"/>
                <w:szCs w:val="22"/>
                <w:lang w:eastAsia="en-US"/>
              </w:rPr>
              <w:t xml:space="preserve">0 </w:t>
            </w:r>
            <w:r w:rsidR="00D92210">
              <w:rPr>
                <w:rFonts w:ascii="Calibri" w:eastAsia="Times New Roman" w:hAnsi="Calibri" w:cs="Times New Roman"/>
                <w:color w:val="FFFFFF" w:themeColor="background1"/>
                <w:sz w:val="22"/>
                <w:szCs w:val="22"/>
                <w:lang w:eastAsia="en-US"/>
              </w:rPr>
              <w:t xml:space="preserve">            </w:t>
            </w:r>
            <w:r w:rsidR="003F4814">
              <w:rPr>
                <w:rFonts w:ascii="Calibri" w:eastAsia="Times New Roman" w:hAnsi="Calibri" w:cs="Times New Roman"/>
                <w:color w:val="FFFFFF" w:themeColor="background1"/>
                <w:sz w:val="22"/>
                <w:szCs w:val="22"/>
                <w:lang w:eastAsia="en-US"/>
              </w:rPr>
              <w:t>Introduction to the ERPs</w:t>
            </w:r>
            <w:r w:rsidR="00D92210">
              <w:rPr>
                <w:rFonts w:ascii="Calibri" w:eastAsia="Times New Roman" w:hAnsi="Calibri" w:cs="Times New Roman"/>
                <w:color w:val="FFFFFF" w:themeColor="background1"/>
                <w:sz w:val="22"/>
                <w:szCs w:val="22"/>
                <w:lang w:eastAsia="en-US"/>
              </w:rPr>
              <w:t>im Game</w:t>
            </w:r>
          </w:p>
          <w:p w14:paraId="58CB456B" w14:textId="77777777" w:rsidR="00D92210" w:rsidRPr="00D92210" w:rsidRDefault="00D92210" w:rsidP="003B7D34">
            <w:pPr>
              <w:ind w:left="3330" w:right="0"/>
              <w:rPr>
                <w:rFonts w:ascii="Times New Roman" w:eastAsia="Times New Roman" w:hAnsi="Times New Roman" w:cs="Times New Roman"/>
                <w:color w:val="FFFFFF" w:themeColor="background1"/>
                <w:sz w:val="24"/>
                <w:szCs w:val="24"/>
                <w:lang w:eastAsia="en-US"/>
              </w:rPr>
            </w:pPr>
            <w:r w:rsidRPr="00D92210">
              <w:rPr>
                <w:rFonts w:ascii="Calibri" w:eastAsia="Times New Roman" w:hAnsi="Calibri" w:cs="Times New Roman"/>
                <w:color w:val="FFFFFF" w:themeColor="background1"/>
                <w:sz w:val="22"/>
                <w:szCs w:val="22"/>
                <w:lang w:eastAsia="en-US"/>
              </w:rPr>
              <w:t xml:space="preserve">9:45 </w:t>
            </w:r>
            <w:r>
              <w:rPr>
                <w:rFonts w:ascii="Calibri" w:eastAsia="Times New Roman" w:hAnsi="Calibri" w:cs="Times New Roman"/>
                <w:color w:val="FFFFFF" w:themeColor="background1"/>
                <w:sz w:val="22"/>
                <w:szCs w:val="22"/>
                <w:lang w:eastAsia="en-US"/>
              </w:rPr>
              <w:t xml:space="preserve">            Team Strategy Meeting</w:t>
            </w:r>
          </w:p>
          <w:p w14:paraId="0933094B" w14:textId="77777777" w:rsidR="00D92210" w:rsidRDefault="00D92210" w:rsidP="003B7D34">
            <w:pPr>
              <w:ind w:left="3330" w:right="0"/>
              <w:rPr>
                <w:rFonts w:ascii="Calibri" w:eastAsia="Times New Roman" w:hAnsi="Calibri" w:cs="Times New Roman"/>
                <w:color w:val="FFFFFF" w:themeColor="background1"/>
                <w:sz w:val="22"/>
                <w:szCs w:val="22"/>
                <w:lang w:eastAsia="en-US"/>
              </w:rPr>
            </w:pPr>
            <w:r w:rsidRPr="00D92210">
              <w:rPr>
                <w:rFonts w:ascii="Calibri" w:eastAsia="Times New Roman" w:hAnsi="Calibri" w:cs="Times New Roman"/>
                <w:color w:val="FFFFFF" w:themeColor="background1"/>
                <w:sz w:val="22"/>
                <w:szCs w:val="22"/>
                <w:lang w:eastAsia="en-US"/>
              </w:rPr>
              <w:t xml:space="preserve">10:15 </w:t>
            </w:r>
            <w:r>
              <w:rPr>
                <w:rFonts w:ascii="Calibri" w:eastAsia="Times New Roman" w:hAnsi="Calibri" w:cs="Times New Roman"/>
                <w:color w:val="FFFFFF" w:themeColor="background1"/>
                <w:sz w:val="22"/>
                <w:szCs w:val="22"/>
                <w:lang w:eastAsia="en-US"/>
              </w:rPr>
              <w:t xml:space="preserve">          Simulation </w:t>
            </w:r>
            <w:r w:rsidRPr="00D92210">
              <w:rPr>
                <w:rFonts w:ascii="Calibri" w:eastAsia="Times New Roman" w:hAnsi="Calibri" w:cs="Times New Roman"/>
                <w:color w:val="FFFFFF" w:themeColor="background1"/>
                <w:sz w:val="22"/>
                <w:szCs w:val="22"/>
                <w:lang w:eastAsia="en-US"/>
              </w:rPr>
              <w:t xml:space="preserve">Round 1 </w:t>
            </w:r>
          </w:p>
          <w:p w14:paraId="05F8398C" w14:textId="77777777" w:rsidR="00D92210" w:rsidRPr="00D92210" w:rsidRDefault="00D92210" w:rsidP="003B7D34">
            <w:pPr>
              <w:ind w:left="3330" w:right="0"/>
              <w:rPr>
                <w:rFonts w:ascii="Times New Roman" w:eastAsia="Times New Roman" w:hAnsi="Times New Roman" w:cs="Times New Roman"/>
                <w:color w:val="FFFFFF" w:themeColor="background1"/>
                <w:sz w:val="24"/>
                <w:szCs w:val="24"/>
                <w:lang w:eastAsia="en-US"/>
              </w:rPr>
            </w:pPr>
            <w:r w:rsidRPr="00D92210">
              <w:rPr>
                <w:rFonts w:ascii="Calibri" w:eastAsia="Times New Roman" w:hAnsi="Calibri" w:cs="Times New Roman"/>
                <w:color w:val="FFFFFF" w:themeColor="background1"/>
                <w:sz w:val="22"/>
                <w:szCs w:val="22"/>
                <w:lang w:eastAsia="en-US"/>
              </w:rPr>
              <w:t xml:space="preserve">11:00 </w:t>
            </w:r>
            <w:r>
              <w:rPr>
                <w:rFonts w:ascii="Calibri" w:eastAsia="Times New Roman" w:hAnsi="Calibri" w:cs="Times New Roman"/>
                <w:color w:val="FFFFFF" w:themeColor="background1"/>
                <w:sz w:val="22"/>
                <w:szCs w:val="22"/>
                <w:lang w:eastAsia="en-US"/>
              </w:rPr>
              <w:t xml:space="preserve">          </w:t>
            </w:r>
            <w:r w:rsidRPr="00D92210">
              <w:rPr>
                <w:rFonts w:ascii="Calibri" w:eastAsia="Times New Roman" w:hAnsi="Calibri" w:cs="Times New Roman"/>
                <w:color w:val="FFFFFF" w:themeColor="background1"/>
                <w:sz w:val="22"/>
                <w:szCs w:val="22"/>
                <w:lang w:eastAsia="en-US"/>
              </w:rPr>
              <w:t xml:space="preserve">Debriefing Round 1 </w:t>
            </w:r>
          </w:p>
          <w:p w14:paraId="1EC46549" w14:textId="77777777" w:rsidR="00D92210" w:rsidRPr="00D92210" w:rsidRDefault="00D92210" w:rsidP="003B7D34">
            <w:pPr>
              <w:ind w:left="3330" w:right="0"/>
              <w:rPr>
                <w:rFonts w:ascii="Times New Roman" w:eastAsia="Times New Roman" w:hAnsi="Times New Roman" w:cs="Times New Roman"/>
                <w:color w:val="FFFFFF" w:themeColor="background1"/>
                <w:sz w:val="24"/>
                <w:szCs w:val="24"/>
                <w:lang w:eastAsia="en-US"/>
              </w:rPr>
            </w:pPr>
            <w:r w:rsidRPr="00D92210">
              <w:rPr>
                <w:rFonts w:ascii="Calibri" w:eastAsia="Times New Roman" w:hAnsi="Calibri" w:cs="Times New Roman"/>
                <w:color w:val="FFFFFF" w:themeColor="background1"/>
                <w:sz w:val="22"/>
                <w:szCs w:val="22"/>
                <w:lang w:eastAsia="en-US"/>
              </w:rPr>
              <w:t xml:space="preserve">11:15 </w:t>
            </w:r>
            <w:r>
              <w:rPr>
                <w:rFonts w:ascii="Calibri" w:eastAsia="Times New Roman" w:hAnsi="Calibri" w:cs="Times New Roman"/>
                <w:color w:val="FFFFFF" w:themeColor="background1"/>
                <w:sz w:val="22"/>
                <w:szCs w:val="22"/>
                <w:lang w:eastAsia="en-US"/>
              </w:rPr>
              <w:t xml:space="preserve">          Simulation </w:t>
            </w:r>
            <w:r w:rsidRPr="00D92210">
              <w:rPr>
                <w:rFonts w:ascii="Calibri" w:eastAsia="Times New Roman" w:hAnsi="Calibri" w:cs="Times New Roman"/>
                <w:color w:val="FFFFFF" w:themeColor="background1"/>
                <w:sz w:val="22"/>
                <w:szCs w:val="22"/>
                <w:lang w:eastAsia="en-US"/>
              </w:rPr>
              <w:t>R</w:t>
            </w:r>
            <w:r>
              <w:rPr>
                <w:rFonts w:ascii="Calibri" w:eastAsia="Times New Roman" w:hAnsi="Calibri" w:cs="Times New Roman"/>
                <w:color w:val="FFFFFF" w:themeColor="background1"/>
                <w:sz w:val="22"/>
                <w:szCs w:val="22"/>
                <w:lang w:eastAsia="en-US"/>
              </w:rPr>
              <w:t>ound 2</w:t>
            </w:r>
          </w:p>
          <w:p w14:paraId="6F6E688D" w14:textId="77777777" w:rsidR="00D92210" w:rsidRPr="00D92210" w:rsidRDefault="00D92210" w:rsidP="003B7D34">
            <w:pPr>
              <w:ind w:left="3330" w:right="0"/>
              <w:rPr>
                <w:rFonts w:ascii="Times New Roman" w:eastAsia="Times New Roman" w:hAnsi="Times New Roman" w:cs="Times New Roman"/>
                <w:color w:val="FFFFFF" w:themeColor="background1"/>
                <w:sz w:val="24"/>
                <w:szCs w:val="24"/>
                <w:lang w:eastAsia="en-US"/>
              </w:rPr>
            </w:pPr>
            <w:r w:rsidRPr="00D92210">
              <w:rPr>
                <w:rFonts w:ascii="Calibri" w:eastAsia="Times New Roman" w:hAnsi="Calibri" w:cs="Times New Roman"/>
                <w:color w:val="FFFFFF" w:themeColor="background1"/>
                <w:sz w:val="22"/>
                <w:szCs w:val="22"/>
                <w:lang w:eastAsia="en-US"/>
              </w:rPr>
              <w:t xml:space="preserve">12:00 </w:t>
            </w:r>
            <w:r>
              <w:rPr>
                <w:rFonts w:ascii="Calibri" w:eastAsia="Times New Roman" w:hAnsi="Calibri" w:cs="Times New Roman"/>
                <w:color w:val="FFFFFF" w:themeColor="background1"/>
                <w:sz w:val="22"/>
                <w:szCs w:val="22"/>
                <w:lang w:eastAsia="en-US"/>
              </w:rPr>
              <w:t xml:space="preserve">          </w:t>
            </w:r>
            <w:r w:rsidRPr="00D92210">
              <w:rPr>
                <w:rFonts w:ascii="Calibri" w:eastAsia="Times New Roman" w:hAnsi="Calibri" w:cs="Times New Roman"/>
                <w:color w:val="FFFFFF" w:themeColor="background1"/>
                <w:sz w:val="22"/>
                <w:szCs w:val="22"/>
                <w:lang w:eastAsia="en-US"/>
              </w:rPr>
              <w:t xml:space="preserve">Debriefing Round 2 </w:t>
            </w:r>
            <w:r>
              <w:rPr>
                <w:rFonts w:ascii="Calibri" w:eastAsia="Times New Roman" w:hAnsi="Calibri" w:cs="Times New Roman"/>
                <w:color w:val="FFFFFF" w:themeColor="background1"/>
                <w:sz w:val="22"/>
                <w:szCs w:val="22"/>
                <w:lang w:eastAsia="en-US"/>
              </w:rPr>
              <w:t>&amp; Lunch</w:t>
            </w:r>
          </w:p>
          <w:p w14:paraId="79ADCA8D" w14:textId="77777777" w:rsidR="00D92210" w:rsidRPr="00D92210" w:rsidRDefault="00D92210" w:rsidP="003B7D34">
            <w:pPr>
              <w:ind w:left="3330" w:right="0"/>
              <w:rPr>
                <w:rFonts w:ascii="Times New Roman" w:eastAsia="Times New Roman" w:hAnsi="Times New Roman" w:cs="Times New Roman"/>
                <w:color w:val="FFFFFF" w:themeColor="background1"/>
                <w:sz w:val="24"/>
                <w:szCs w:val="24"/>
                <w:lang w:eastAsia="en-US"/>
              </w:rPr>
            </w:pPr>
            <w:r w:rsidRPr="00D92210">
              <w:rPr>
                <w:rFonts w:ascii="Calibri" w:eastAsia="Times New Roman" w:hAnsi="Calibri" w:cs="Times New Roman"/>
                <w:color w:val="FFFFFF" w:themeColor="background1"/>
                <w:sz w:val="22"/>
                <w:szCs w:val="22"/>
                <w:lang w:eastAsia="en-US"/>
              </w:rPr>
              <w:t xml:space="preserve">12:30 </w:t>
            </w:r>
            <w:r>
              <w:rPr>
                <w:rFonts w:ascii="Calibri" w:eastAsia="Times New Roman" w:hAnsi="Calibri" w:cs="Times New Roman"/>
                <w:color w:val="FFFFFF" w:themeColor="background1"/>
                <w:sz w:val="22"/>
                <w:szCs w:val="22"/>
                <w:lang w:eastAsia="en-US"/>
              </w:rPr>
              <w:t xml:space="preserve">          Simulation Round 3</w:t>
            </w:r>
          </w:p>
          <w:p w14:paraId="1B4081A1" w14:textId="77777777" w:rsidR="00D92210" w:rsidRPr="00D92210" w:rsidRDefault="00D92210" w:rsidP="003B7D34">
            <w:pPr>
              <w:ind w:left="3330" w:right="0"/>
              <w:rPr>
                <w:rFonts w:ascii="Times New Roman" w:eastAsia="Times New Roman" w:hAnsi="Times New Roman" w:cs="Times New Roman"/>
                <w:color w:val="FFFFFF" w:themeColor="background1"/>
                <w:sz w:val="24"/>
                <w:szCs w:val="24"/>
                <w:lang w:eastAsia="en-US"/>
              </w:rPr>
            </w:pPr>
            <w:r w:rsidRPr="00D92210">
              <w:rPr>
                <w:rFonts w:ascii="Calibri" w:eastAsia="Times New Roman" w:hAnsi="Calibri" w:cs="Times New Roman"/>
                <w:color w:val="FFFFFF" w:themeColor="background1"/>
                <w:sz w:val="22"/>
                <w:szCs w:val="22"/>
                <w:lang w:eastAsia="en-US"/>
              </w:rPr>
              <w:t xml:space="preserve">1:15 </w:t>
            </w:r>
            <w:r>
              <w:rPr>
                <w:rFonts w:ascii="Calibri" w:eastAsia="Times New Roman" w:hAnsi="Calibri" w:cs="Times New Roman"/>
                <w:color w:val="FFFFFF" w:themeColor="background1"/>
                <w:sz w:val="22"/>
                <w:szCs w:val="22"/>
                <w:lang w:eastAsia="en-US"/>
              </w:rPr>
              <w:t xml:space="preserve">            Winners A</w:t>
            </w:r>
            <w:r w:rsidRPr="00D92210">
              <w:rPr>
                <w:rFonts w:ascii="Calibri" w:eastAsia="Times New Roman" w:hAnsi="Calibri" w:cs="Times New Roman"/>
                <w:color w:val="FFFFFF" w:themeColor="background1"/>
                <w:sz w:val="22"/>
                <w:szCs w:val="22"/>
                <w:lang w:eastAsia="en-US"/>
              </w:rPr>
              <w:t xml:space="preserve">nnounced </w:t>
            </w:r>
            <w:r>
              <w:rPr>
                <w:rFonts w:ascii="Calibri" w:eastAsia="Times New Roman" w:hAnsi="Calibri" w:cs="Times New Roman"/>
                <w:color w:val="FFFFFF" w:themeColor="background1"/>
                <w:sz w:val="22"/>
                <w:szCs w:val="22"/>
                <w:lang w:eastAsia="en-US"/>
              </w:rPr>
              <w:t>&amp; Closing Remarks</w:t>
            </w:r>
          </w:p>
          <w:p w14:paraId="14B9C174" w14:textId="1933B664" w:rsidR="00D92210" w:rsidRPr="00D92210" w:rsidRDefault="00B3115A" w:rsidP="003B7D34">
            <w:pPr>
              <w:ind w:left="3330" w:right="0"/>
              <w:rPr>
                <w:rFonts w:ascii="Times New Roman" w:eastAsia="Times New Roman" w:hAnsi="Times New Roman" w:cs="Times New Roman"/>
                <w:color w:val="FFFFFF" w:themeColor="background1"/>
                <w:sz w:val="24"/>
                <w:szCs w:val="24"/>
                <w:lang w:eastAsia="en-US"/>
              </w:rPr>
            </w:pPr>
            <w:r>
              <w:rPr>
                <w:rFonts w:ascii="Calibri" w:eastAsia="Times New Roman" w:hAnsi="Calibri" w:cs="Times New Roman"/>
                <w:color w:val="FFFFFF" w:themeColor="background1"/>
                <w:sz w:val="22"/>
                <w:szCs w:val="22"/>
                <w:lang w:eastAsia="en-US"/>
              </w:rPr>
              <w:t>1:30</w:t>
            </w:r>
            <w:r w:rsidR="00D92210">
              <w:rPr>
                <w:rFonts w:ascii="Calibri" w:eastAsia="Times New Roman" w:hAnsi="Calibri" w:cs="Times New Roman"/>
                <w:color w:val="FFFFFF" w:themeColor="background1"/>
                <w:sz w:val="22"/>
                <w:szCs w:val="22"/>
                <w:lang w:eastAsia="en-US"/>
              </w:rPr>
              <w:t xml:space="preserve">              Event Completed</w:t>
            </w:r>
          </w:p>
          <w:p w14:paraId="353F28F4" w14:textId="77777777" w:rsidR="00790730" w:rsidRDefault="00790730" w:rsidP="00D92210">
            <w:pPr>
              <w:pStyle w:val="BlockText"/>
              <w:ind w:left="0"/>
            </w:pPr>
          </w:p>
        </w:tc>
      </w:tr>
    </w:tbl>
    <w:p w14:paraId="15389509" w14:textId="2A250F35" w:rsidR="00790730" w:rsidRDefault="00E9183D" w:rsidP="00031C08">
      <w:pPr>
        <w:pStyle w:val="NoSpacing"/>
      </w:pPr>
      <w:r w:rsidRPr="003B7D34">
        <w:rPr>
          <w:rFonts w:ascii="Calibri" w:eastAsia="Times New Roman" w:hAnsi="Calibri" w:cs="Times New Roman"/>
          <w:noProof/>
          <w:color w:val="FFFFFF" w:themeColor="background1"/>
          <w:sz w:val="22"/>
          <w:szCs w:val="22"/>
          <w:lang w:eastAsia="en-US"/>
        </w:rPr>
        <mc:AlternateContent>
          <mc:Choice Requires="wps">
            <w:drawing>
              <wp:anchor distT="45720" distB="45720" distL="114300" distR="114300" simplePos="0" relativeHeight="251663360" behindDoc="0" locked="0" layoutInCell="1" allowOverlap="1" wp14:anchorId="1BE6225A" wp14:editId="4C0AD29E">
                <wp:simplePos x="0" y="0"/>
                <wp:positionH relativeFrom="column">
                  <wp:posOffset>2639568</wp:posOffset>
                </wp:positionH>
                <wp:positionV relativeFrom="paragraph">
                  <wp:posOffset>21717</wp:posOffset>
                </wp:positionV>
                <wp:extent cx="2377440" cy="93853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938530"/>
                        </a:xfrm>
                        <a:prstGeom prst="rect">
                          <a:avLst/>
                        </a:prstGeom>
                        <a:noFill/>
                        <a:ln w="9525">
                          <a:noFill/>
                          <a:miter lim="800000"/>
                          <a:headEnd/>
                          <a:tailEnd/>
                        </a:ln>
                      </wps:spPr>
                      <wps:txbx>
                        <w:txbxContent>
                          <w:p w14:paraId="35574669" w14:textId="77777777" w:rsidR="003B7D34" w:rsidRPr="0031463A" w:rsidRDefault="003B7D34" w:rsidP="0031463A">
                            <w:pPr>
                              <w:spacing w:line="280" w:lineRule="exact"/>
                              <w:ind w:left="450"/>
                              <w:rPr>
                                <w:rFonts w:ascii="Calibri" w:hAnsi="Calibri" w:cs="Times New Roman"/>
                                <w:color w:val="FFFFFF" w:themeColor="background1"/>
                                <w:sz w:val="22"/>
                                <w:szCs w:val="22"/>
                              </w:rPr>
                            </w:pPr>
                            <w:r w:rsidRPr="0031463A">
                              <w:rPr>
                                <w:rFonts w:ascii="Calibri" w:hAnsi="Calibri" w:cs="Times New Roman"/>
                                <w:color w:val="FFFFFF" w:themeColor="background1"/>
                                <w:sz w:val="22"/>
                                <w:szCs w:val="22"/>
                              </w:rPr>
                              <w:t>Contact:</w:t>
                            </w:r>
                          </w:p>
                          <w:p w14:paraId="5A796273" w14:textId="72469324" w:rsidR="00E9183D" w:rsidRPr="00E9183D" w:rsidRDefault="00E9183D" w:rsidP="00E9183D">
                            <w:pPr>
                              <w:rPr>
                                <w:rFonts w:ascii="Calibri" w:hAnsi="Calibri" w:cs="Times New Roman"/>
                                <w:color w:val="FFFFFF" w:themeColor="background1"/>
                                <w:sz w:val="22"/>
                                <w:szCs w:val="22"/>
                              </w:rPr>
                            </w:pPr>
                            <w:r>
                              <w:rPr>
                                <w:rFonts w:ascii="Calibri" w:hAnsi="Calibri" w:cs="Times New Roman"/>
                                <w:color w:val="FFFFFF" w:themeColor="background1"/>
                                <w:sz w:val="22"/>
                                <w:szCs w:val="22"/>
                              </w:rPr>
                              <w:t xml:space="preserve">James D. Smith, </w:t>
                            </w:r>
                            <w:r w:rsidRPr="00E9183D">
                              <w:rPr>
                                <w:rFonts w:ascii="Calibri" w:hAnsi="Calibri" w:cs="Times New Roman"/>
                                <w:color w:val="FFFFFF" w:themeColor="background1"/>
                                <w:sz w:val="22"/>
                                <w:szCs w:val="22"/>
                              </w:rPr>
                              <w:t>Ph.D.</w:t>
                            </w:r>
                          </w:p>
                          <w:p w14:paraId="563ED7C1" w14:textId="77777777" w:rsidR="00E9183D" w:rsidRPr="00E9183D" w:rsidRDefault="00E9183D" w:rsidP="0031463A">
                            <w:pPr>
                              <w:spacing w:line="360" w:lineRule="exact"/>
                              <w:ind w:right="0"/>
                              <w:rPr>
                                <w:rFonts w:ascii="Calibri" w:hAnsi="Calibri" w:cs="Times New Roman"/>
                                <w:color w:val="FFFFFF" w:themeColor="background1"/>
                                <w:sz w:val="22"/>
                                <w:szCs w:val="22"/>
                                <w:u w:val="single"/>
                              </w:rPr>
                            </w:pPr>
                            <w:hyperlink r:id="rId11" w:history="1">
                              <w:r w:rsidRPr="00E9183D">
                                <w:rPr>
                                  <w:rFonts w:ascii="Calibri" w:hAnsi="Calibri" w:cs="Times New Roman"/>
                                  <w:color w:val="FFFFFF" w:themeColor="background1"/>
                                  <w:sz w:val="22"/>
                                  <w:szCs w:val="22"/>
                                  <w:u w:val="single"/>
                                </w:rPr>
                                <w:t>smijames@gvsu.edu</w:t>
                              </w:r>
                            </w:hyperlink>
                          </w:p>
                          <w:p w14:paraId="5B850587" w14:textId="43E7F795" w:rsidR="003B7D34" w:rsidRPr="00E9183D" w:rsidRDefault="00E9183D" w:rsidP="0031463A">
                            <w:pPr>
                              <w:spacing w:line="360" w:lineRule="exact"/>
                              <w:ind w:right="0"/>
                              <w:rPr>
                                <w:rFonts w:ascii="Calibri" w:hAnsi="Calibri" w:cs="Times New Roman"/>
                                <w:color w:val="FFFFFF" w:themeColor="background1"/>
                                <w:sz w:val="22"/>
                                <w:szCs w:val="22"/>
                              </w:rPr>
                            </w:pPr>
                            <w:r w:rsidRPr="00E9183D">
                              <w:rPr>
                                <w:rFonts w:ascii="Calibri" w:hAnsi="Calibri" w:cs="Times New Roman"/>
                                <w:color w:val="FFFFFF" w:themeColor="background1"/>
                                <w:sz w:val="22"/>
                                <w:szCs w:val="22"/>
                              </w:rPr>
                              <w:t xml:space="preserve"> </w:t>
                            </w:r>
                            <w:r w:rsidRPr="00E9183D">
                              <w:rPr>
                                <w:rFonts w:ascii="Calibri" w:hAnsi="Calibri" w:cs="Times New Roman"/>
                                <w:color w:val="FFFFFF" w:themeColor="background1"/>
                                <w:sz w:val="22"/>
                                <w:szCs w:val="22"/>
                              </w:rPr>
                              <w:t>616-307-9574</w:t>
                            </w:r>
                          </w:p>
                          <w:p w14:paraId="1931F971" w14:textId="77777777" w:rsidR="003B7D34" w:rsidRPr="003B7D34" w:rsidRDefault="003B7D34" w:rsidP="003B7D34">
                            <w:pPr>
                              <w:ind w:left="450"/>
                              <w:rPr>
                                <w:rFonts w:ascii="Times New Roman" w:hAnsi="Times New Roman" w:cs="Times New Roman"/>
                                <w:color w:val="FFFFFF" w:themeColor="background1"/>
                                <w:sz w:val="22"/>
                                <w:szCs w:val="2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BE6225A" id="_x0000_t202" coordsize="21600,21600" o:spt="202" path="m,l,21600r21600,l21600,xe">
                <v:stroke joinstyle="miter"/>
                <v:path gradientshapeok="t" o:connecttype="rect"/>
              </v:shapetype>
              <v:shape id="Text Box 2" o:spid="_x0000_s1026" type="#_x0000_t202" style="position:absolute;left:0;text-align:left;margin-left:207.85pt;margin-top:1.7pt;width:187.2pt;height:73.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" filled="f" stroked="f">
                <v:textbox style="mso-fit-shape-to-text:t">
                  <w:txbxContent>
                    <w:p w14:paraId="35574669" w14:textId="77777777" w:rsidR="003B7D34" w:rsidRPr="0031463A" w:rsidRDefault="003B7D34" w:rsidP="0031463A">
                      <w:pPr>
                        <w:spacing w:line="280" w:lineRule="exact"/>
                        <w:ind w:left="450"/>
                        <w:rPr>
                          <w:rFonts w:ascii="Calibri" w:hAnsi="Calibri" w:cs="Times New Roman"/>
                          <w:color w:val="FFFFFF" w:themeColor="background1"/>
                          <w:sz w:val="22"/>
                          <w:szCs w:val="22"/>
                        </w:rPr>
                      </w:pPr>
                      <w:r w:rsidRPr="0031463A">
                        <w:rPr>
                          <w:rFonts w:ascii="Calibri" w:hAnsi="Calibri" w:cs="Times New Roman"/>
                          <w:color w:val="FFFFFF" w:themeColor="background1"/>
                          <w:sz w:val="22"/>
                          <w:szCs w:val="22"/>
                        </w:rPr>
                        <w:t>Contact:</w:t>
                      </w:r>
                    </w:p>
                    <w:p w14:paraId="5A796273" w14:textId="72469324" w:rsidR="00E9183D" w:rsidRPr="00E9183D" w:rsidRDefault="00E9183D" w:rsidP="00E9183D">
                      <w:pPr>
                        <w:rPr>
                          <w:rFonts w:ascii="Calibri" w:hAnsi="Calibri" w:cs="Times New Roman"/>
                          <w:color w:val="FFFFFF" w:themeColor="background1"/>
                          <w:sz w:val="22"/>
                          <w:szCs w:val="22"/>
                        </w:rPr>
                      </w:pPr>
                      <w:r>
                        <w:rPr>
                          <w:rFonts w:ascii="Calibri" w:hAnsi="Calibri" w:cs="Times New Roman"/>
                          <w:color w:val="FFFFFF" w:themeColor="background1"/>
                          <w:sz w:val="22"/>
                          <w:szCs w:val="22"/>
                        </w:rPr>
                        <w:t xml:space="preserve">James D. Smith, </w:t>
                      </w:r>
                      <w:r w:rsidRPr="00E9183D">
                        <w:rPr>
                          <w:rFonts w:ascii="Calibri" w:hAnsi="Calibri" w:cs="Times New Roman"/>
                          <w:color w:val="FFFFFF" w:themeColor="background1"/>
                          <w:sz w:val="22"/>
                          <w:szCs w:val="22"/>
                        </w:rPr>
                        <w:t>Ph.D.</w:t>
                      </w:r>
                    </w:p>
                    <w:p w14:paraId="563ED7C1" w14:textId="77777777" w:rsidR="00E9183D" w:rsidRPr="00E9183D" w:rsidRDefault="00E9183D" w:rsidP="0031463A">
                      <w:pPr>
                        <w:spacing w:line="360" w:lineRule="exact"/>
                        <w:ind w:right="0"/>
                        <w:rPr>
                          <w:rFonts w:ascii="Calibri" w:hAnsi="Calibri" w:cs="Times New Roman"/>
                          <w:color w:val="FFFFFF" w:themeColor="background1"/>
                          <w:sz w:val="22"/>
                          <w:szCs w:val="22"/>
                          <w:u w:val="single"/>
                        </w:rPr>
                      </w:pPr>
                      <w:hyperlink r:id="rId12" w:history="1">
                        <w:r w:rsidRPr="00E9183D">
                          <w:rPr>
                            <w:rFonts w:ascii="Calibri" w:hAnsi="Calibri" w:cs="Times New Roman"/>
                            <w:color w:val="FFFFFF" w:themeColor="background1"/>
                            <w:sz w:val="22"/>
                            <w:szCs w:val="22"/>
                            <w:u w:val="single"/>
                          </w:rPr>
                          <w:t>smijames@gvsu.edu</w:t>
                        </w:r>
                      </w:hyperlink>
                    </w:p>
                    <w:p w14:paraId="5B850587" w14:textId="43E7F795" w:rsidR="003B7D34" w:rsidRPr="00E9183D" w:rsidRDefault="00E9183D" w:rsidP="0031463A">
                      <w:pPr>
                        <w:spacing w:line="360" w:lineRule="exact"/>
                        <w:ind w:right="0"/>
                        <w:rPr>
                          <w:rFonts w:ascii="Calibri" w:hAnsi="Calibri" w:cs="Times New Roman"/>
                          <w:color w:val="FFFFFF" w:themeColor="background1"/>
                          <w:sz w:val="22"/>
                          <w:szCs w:val="22"/>
                        </w:rPr>
                      </w:pPr>
                      <w:r w:rsidRPr="00E9183D">
                        <w:rPr>
                          <w:rFonts w:ascii="Calibri" w:hAnsi="Calibri" w:cs="Times New Roman"/>
                          <w:color w:val="FFFFFF" w:themeColor="background1"/>
                          <w:sz w:val="22"/>
                          <w:szCs w:val="22"/>
                        </w:rPr>
                        <w:t xml:space="preserve"> </w:t>
                      </w:r>
                      <w:r w:rsidRPr="00E9183D">
                        <w:rPr>
                          <w:rFonts w:ascii="Calibri" w:hAnsi="Calibri" w:cs="Times New Roman"/>
                          <w:color w:val="FFFFFF" w:themeColor="background1"/>
                          <w:sz w:val="22"/>
                          <w:szCs w:val="22"/>
                        </w:rPr>
                        <w:t>616-307-9574</w:t>
                      </w:r>
                    </w:p>
                    <w:p w14:paraId="1931F971" w14:textId="77777777" w:rsidR="003B7D34" w:rsidRPr="003B7D34" w:rsidRDefault="003B7D34" w:rsidP="003B7D34">
                      <w:pPr>
                        <w:ind w:left="450"/>
                        <w:rPr>
                          <w:rFonts w:ascii="Times New Roman" w:hAnsi="Times New Roman" w:cs="Times New Roman"/>
                          <w:color w:val="FFFFFF" w:themeColor="background1"/>
                          <w:sz w:val="22"/>
                          <w:szCs w:val="22"/>
                        </w:rPr>
                      </w:pPr>
                    </w:p>
                  </w:txbxContent>
                </v:textbox>
              </v:shape>
            </w:pict>
          </mc:Fallback>
        </mc:AlternateContent>
      </w:r>
      <w:r w:rsidRPr="00B3115A">
        <w:rPr>
          <w:noProof/>
          <w:lang w:eastAsia="en-US"/>
        </w:rPr>
        <w:drawing>
          <wp:anchor distT="0" distB="0" distL="114300" distR="114300" simplePos="0" relativeHeight="251671552" behindDoc="0" locked="0" layoutInCell="1" allowOverlap="1" wp14:anchorId="44BA4A6E" wp14:editId="2877A5B9">
            <wp:simplePos x="0" y="0"/>
            <wp:positionH relativeFrom="column">
              <wp:posOffset>5076698</wp:posOffset>
            </wp:positionH>
            <wp:positionV relativeFrom="paragraph">
              <wp:posOffset>265430</wp:posOffset>
            </wp:positionV>
            <wp:extent cx="460375" cy="460375"/>
            <wp:effectExtent l="133350" t="76200" r="73025" b="13017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johnson_controls_logo.jp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60375" cy="460375"/>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3115A" w:rsidRPr="00B3115A">
        <w:rPr>
          <w:noProof/>
          <w:lang w:eastAsia="en-US"/>
        </w:rPr>
        <w:drawing>
          <wp:anchor distT="0" distB="0" distL="114300" distR="114300" simplePos="0" relativeHeight="251669504" behindDoc="0" locked="0" layoutInCell="1" allowOverlap="1" wp14:anchorId="1A8C3FD5" wp14:editId="234C32F4">
            <wp:simplePos x="0" y="0"/>
            <wp:positionH relativeFrom="column">
              <wp:posOffset>6057265</wp:posOffset>
            </wp:positionH>
            <wp:positionV relativeFrom="paragraph">
              <wp:posOffset>265126</wp:posOffset>
            </wp:positionV>
            <wp:extent cx="693420" cy="462915"/>
            <wp:effectExtent l="133350" t="76200" r="87630" b="127635"/>
            <wp:wrapNone/>
            <wp:docPr id="35" name="Picture 35" descr="N:\MyData\Old N Drive Data\ERP Promotional Materials\SAPUA Logo 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MyData\Old N Drive Data\ERP Promotional Materials\SAPUA Logo Button.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93420" cy="462915"/>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00B3115A" w:rsidRPr="00B3115A">
        <w:rPr>
          <w:noProof/>
          <w:lang w:eastAsia="en-US"/>
        </w:rPr>
        <w:drawing>
          <wp:anchor distT="0" distB="0" distL="114300" distR="114300" simplePos="0" relativeHeight="251670528" behindDoc="0" locked="0" layoutInCell="1" allowOverlap="1" wp14:anchorId="7F184D7A" wp14:editId="268D9056">
            <wp:simplePos x="0" y="0"/>
            <wp:positionH relativeFrom="column">
              <wp:posOffset>5600369</wp:posOffset>
            </wp:positionH>
            <wp:positionV relativeFrom="paragraph">
              <wp:posOffset>264795</wp:posOffset>
            </wp:positionV>
            <wp:extent cx="398780" cy="460375"/>
            <wp:effectExtent l="133350" t="76200" r="77470" b="13017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MyData\Old N Drive Data\ERP Promotional Materials\Old Logo.JP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398780" cy="460375"/>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00260922">
        <w:rPr>
          <w:noProof/>
          <w:lang w:eastAsia="en-US"/>
        </w:rPr>
        <mc:AlternateContent>
          <mc:Choice Requires="wpg">
            <w:drawing>
              <wp:anchor distT="0" distB="0" distL="114300" distR="114300" simplePos="0" relativeHeight="251667456" behindDoc="1" locked="0" layoutInCell="1" allowOverlap="1" wp14:anchorId="6A8FB48F" wp14:editId="6AC53AA5">
                <wp:simplePos x="0" y="0"/>
                <wp:positionH relativeFrom="page">
                  <wp:posOffset>457200</wp:posOffset>
                </wp:positionH>
                <wp:positionV relativeFrom="page">
                  <wp:posOffset>400051</wp:posOffset>
                </wp:positionV>
                <wp:extent cx="6857365" cy="9067800"/>
                <wp:effectExtent l="0" t="0" r="635" b="0"/>
                <wp:wrapNone/>
                <wp:docPr id="60" name="Group 59" descr="Color block background design"/>
                <wp:cNvGraphicFramePr/>
                <a:graphic xmlns:a="http://schemas.openxmlformats.org/drawingml/2006/main">
                  <a:graphicData uri="http://schemas.microsoft.com/office/word/2010/wordprocessingGroup">
                    <wpg:wgp>
                      <wpg:cNvGrpSpPr/>
                      <wpg:grpSpPr>
                        <a:xfrm>
                          <a:off x="0" y="0"/>
                          <a:ext cx="6857365" cy="9067800"/>
                          <a:chOff x="634" y="0"/>
                          <a:chExt cx="6858000" cy="9139555"/>
                        </a:xfrm>
                      </wpg:grpSpPr>
                      <wps:wsp>
                        <wps:cNvPr id="3" name="Rectangle 3"/>
                        <wps:cNvSpPr/>
                        <wps:spPr>
                          <a:xfrm>
                            <a:off x="635" y="0"/>
                            <a:ext cx="6857365" cy="91395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4" name="Group 4"/>
                        <wpg:cNvGrpSpPr/>
                        <wpg:grpSpPr>
                          <a:xfrm>
                            <a:off x="634" y="0"/>
                            <a:ext cx="6858000" cy="9139555"/>
                            <a:chOff x="635" y="0"/>
                            <a:chExt cx="6858635" cy="9139555"/>
                          </a:xfrm>
                          <a:solidFill>
                            <a:schemeClr val="accent2">
                              <a:alpha val="20000"/>
                            </a:schemeClr>
                          </a:solidFill>
                        </wpg:grpSpPr>
                        <wps:wsp>
                          <wps:cNvPr id="5" name="Freeform 5"/>
                          <wps:cNvSpPr>
                            <a:spLocks/>
                          </wps:cNvSpPr>
                          <wps:spPr bwMode="auto">
                            <a:xfrm>
                              <a:off x="2553335" y="5048250"/>
                              <a:ext cx="4305935" cy="1193800"/>
                            </a:xfrm>
                            <a:custGeom>
                              <a:avLst/>
                              <a:gdLst>
                                <a:gd name="T0" fmla="*/ 6781 w 6781"/>
                                <a:gd name="T1" fmla="*/ 0 h 1880"/>
                                <a:gd name="T2" fmla="*/ 6781 w 6781"/>
                                <a:gd name="T3" fmla="*/ 1880 h 1880"/>
                                <a:gd name="T4" fmla="*/ 0 w 6781"/>
                                <a:gd name="T5" fmla="*/ 21 h 1880"/>
                                <a:gd name="T6" fmla="*/ 6781 w 6781"/>
                                <a:gd name="T7" fmla="*/ 0 h 1880"/>
                              </a:gdLst>
                              <a:ahLst/>
                              <a:cxnLst>
                                <a:cxn ang="0">
                                  <a:pos x="T0" y="T1"/>
                                </a:cxn>
                                <a:cxn ang="0">
                                  <a:pos x="T2" y="T3"/>
                                </a:cxn>
                                <a:cxn ang="0">
                                  <a:pos x="T4" y="T5"/>
                                </a:cxn>
                                <a:cxn ang="0">
                                  <a:pos x="T6" y="T7"/>
                                </a:cxn>
                              </a:cxnLst>
                              <a:rect l="0" t="0" r="r" b="b"/>
                              <a:pathLst>
                                <a:path w="6781" h="1880">
                                  <a:moveTo>
                                    <a:pt x="6781" y="0"/>
                                  </a:moveTo>
                                  <a:lnTo>
                                    <a:pt x="6781" y="1880"/>
                                  </a:lnTo>
                                  <a:lnTo>
                                    <a:pt x="0" y="21"/>
                                  </a:lnTo>
                                  <a:lnTo>
                                    <a:pt x="6781" y="0"/>
                                  </a:lnTo>
                                  <a:close/>
                                </a:path>
                              </a:pathLst>
                            </a:custGeom>
                            <a:grpFill/>
                            <a:ln w="0">
                              <a:noFill/>
                              <a:prstDash val="solid"/>
                              <a:round/>
                              <a:headEnd/>
                              <a:tailEnd/>
                            </a:ln>
                          </wps:spPr>
                          <wps:bodyPr rot="0" vert="horz" wrap="square" lIns="91440" tIns="45720" rIns="91440" bIns="45720" anchor="t" anchorCtr="0" upright="1">
                            <a:noAutofit/>
                          </wps:bodyPr>
                        </wps:wsp>
                        <wps:wsp>
                          <wps:cNvPr id="6" name="Freeform 6"/>
                          <wps:cNvSpPr>
                            <a:spLocks/>
                          </wps:cNvSpPr>
                          <wps:spPr bwMode="auto">
                            <a:xfrm>
                              <a:off x="2553335" y="762000"/>
                              <a:ext cx="4305935" cy="4300220"/>
                            </a:xfrm>
                            <a:custGeom>
                              <a:avLst/>
                              <a:gdLst>
                                <a:gd name="T0" fmla="*/ 6781 w 6781"/>
                                <a:gd name="T1" fmla="*/ 0 h 6772"/>
                                <a:gd name="T2" fmla="*/ 6781 w 6781"/>
                                <a:gd name="T3" fmla="*/ 1894 h 6772"/>
                                <a:gd name="T4" fmla="*/ 0 w 6781"/>
                                <a:gd name="T5" fmla="*/ 6772 h 6772"/>
                                <a:gd name="T6" fmla="*/ 6781 w 6781"/>
                                <a:gd name="T7" fmla="*/ 0 h 6772"/>
                              </a:gdLst>
                              <a:ahLst/>
                              <a:cxnLst>
                                <a:cxn ang="0">
                                  <a:pos x="T0" y="T1"/>
                                </a:cxn>
                                <a:cxn ang="0">
                                  <a:pos x="T2" y="T3"/>
                                </a:cxn>
                                <a:cxn ang="0">
                                  <a:pos x="T4" y="T5"/>
                                </a:cxn>
                                <a:cxn ang="0">
                                  <a:pos x="T6" y="T7"/>
                                </a:cxn>
                              </a:cxnLst>
                              <a:rect l="0" t="0" r="r" b="b"/>
                              <a:pathLst>
                                <a:path w="6781" h="6772">
                                  <a:moveTo>
                                    <a:pt x="6781" y="0"/>
                                  </a:moveTo>
                                  <a:lnTo>
                                    <a:pt x="6781" y="1894"/>
                                  </a:lnTo>
                                  <a:lnTo>
                                    <a:pt x="0" y="6772"/>
                                  </a:lnTo>
                                  <a:lnTo>
                                    <a:pt x="6781" y="0"/>
                                  </a:lnTo>
                                  <a:close/>
                                </a:path>
                              </a:pathLst>
                            </a:custGeom>
                            <a:grpFill/>
                            <a:ln w="0">
                              <a:noFill/>
                              <a:prstDash val="solid"/>
                              <a:round/>
                              <a:headEnd/>
                              <a:tailEnd/>
                            </a:ln>
                          </wps:spPr>
                          <wps:bodyPr rot="0" vert="horz" wrap="square" lIns="91440" tIns="45720" rIns="91440" bIns="45720" anchor="t" anchorCtr="0" upright="1">
                            <a:noAutofit/>
                          </wps:bodyPr>
                        </wps:wsp>
                        <wps:wsp>
                          <wps:cNvPr id="8" name="Freeform 8"/>
                          <wps:cNvSpPr>
                            <a:spLocks/>
                          </wps:cNvSpPr>
                          <wps:spPr bwMode="auto">
                            <a:xfrm>
                              <a:off x="2553335" y="3009900"/>
                              <a:ext cx="4305935" cy="2052955"/>
                            </a:xfrm>
                            <a:custGeom>
                              <a:avLst/>
                              <a:gdLst>
                                <a:gd name="T0" fmla="*/ 6781 w 6781"/>
                                <a:gd name="T1" fmla="*/ 0 h 3233"/>
                                <a:gd name="T2" fmla="*/ 6781 w 6781"/>
                                <a:gd name="T3" fmla="*/ 1571 h 3233"/>
                                <a:gd name="T4" fmla="*/ 0 w 6781"/>
                                <a:gd name="T5" fmla="*/ 3233 h 3233"/>
                                <a:gd name="T6" fmla="*/ 6781 w 6781"/>
                                <a:gd name="T7" fmla="*/ 0 h 3233"/>
                              </a:gdLst>
                              <a:ahLst/>
                              <a:cxnLst>
                                <a:cxn ang="0">
                                  <a:pos x="T0" y="T1"/>
                                </a:cxn>
                                <a:cxn ang="0">
                                  <a:pos x="T2" y="T3"/>
                                </a:cxn>
                                <a:cxn ang="0">
                                  <a:pos x="T4" y="T5"/>
                                </a:cxn>
                                <a:cxn ang="0">
                                  <a:pos x="T6" y="T7"/>
                                </a:cxn>
                              </a:cxnLst>
                              <a:rect l="0" t="0" r="r" b="b"/>
                              <a:pathLst>
                                <a:path w="6781" h="3233">
                                  <a:moveTo>
                                    <a:pt x="6781" y="0"/>
                                  </a:moveTo>
                                  <a:lnTo>
                                    <a:pt x="6781" y="1571"/>
                                  </a:lnTo>
                                  <a:lnTo>
                                    <a:pt x="0" y="3233"/>
                                  </a:lnTo>
                                  <a:lnTo>
                                    <a:pt x="6781" y="0"/>
                                  </a:lnTo>
                                  <a:close/>
                                </a:path>
                              </a:pathLst>
                            </a:custGeom>
                            <a:grpFill/>
                            <a:ln w="0">
                              <a:noFill/>
                              <a:prstDash val="solid"/>
                              <a:round/>
                              <a:headEnd/>
                              <a:tailEnd/>
                            </a:ln>
                          </wps:spPr>
                          <wps:bodyPr rot="0" vert="horz" wrap="square" lIns="91440" tIns="45720" rIns="91440" bIns="45720" anchor="t" anchorCtr="0" upright="1">
                            <a:noAutofit/>
                          </wps:bodyPr>
                        </wps:wsp>
                        <wps:wsp>
                          <wps:cNvPr id="9" name="Freeform 9"/>
                          <wps:cNvSpPr>
                            <a:spLocks/>
                          </wps:cNvSpPr>
                          <wps:spPr bwMode="auto">
                            <a:xfrm>
                              <a:off x="1838960" y="5057775"/>
                              <a:ext cx="737235" cy="4081780"/>
                            </a:xfrm>
                            <a:custGeom>
                              <a:avLst/>
                              <a:gdLst>
                                <a:gd name="T0" fmla="*/ 1135 w 1161"/>
                                <a:gd name="T1" fmla="*/ 0 h 6428"/>
                                <a:gd name="T2" fmla="*/ 1161 w 1161"/>
                                <a:gd name="T3" fmla="*/ 6428 h 6428"/>
                                <a:gd name="T4" fmla="*/ 0 w 1161"/>
                                <a:gd name="T5" fmla="*/ 6428 h 6428"/>
                                <a:gd name="T6" fmla="*/ 1135 w 1161"/>
                                <a:gd name="T7" fmla="*/ 0 h 6428"/>
                              </a:gdLst>
                              <a:ahLst/>
                              <a:cxnLst>
                                <a:cxn ang="0">
                                  <a:pos x="T0" y="T1"/>
                                </a:cxn>
                                <a:cxn ang="0">
                                  <a:pos x="T2" y="T3"/>
                                </a:cxn>
                                <a:cxn ang="0">
                                  <a:pos x="T4" y="T5"/>
                                </a:cxn>
                                <a:cxn ang="0">
                                  <a:pos x="T6" y="T7"/>
                                </a:cxn>
                              </a:cxnLst>
                              <a:rect l="0" t="0" r="r" b="b"/>
                              <a:pathLst>
                                <a:path w="1161" h="6428">
                                  <a:moveTo>
                                    <a:pt x="1135" y="0"/>
                                  </a:moveTo>
                                  <a:lnTo>
                                    <a:pt x="1161" y="6428"/>
                                  </a:lnTo>
                                  <a:lnTo>
                                    <a:pt x="0" y="6428"/>
                                  </a:lnTo>
                                  <a:lnTo>
                                    <a:pt x="1135" y="0"/>
                                  </a:lnTo>
                                  <a:close/>
                                </a:path>
                              </a:pathLst>
                            </a:custGeom>
                            <a:grpFill/>
                            <a:ln w="0">
                              <a:noFill/>
                              <a:prstDash val="solid"/>
                              <a:round/>
                              <a:headEnd/>
                              <a:tailEnd/>
                            </a:ln>
                          </wps:spPr>
                          <wps:bodyPr rot="0" vert="horz" wrap="square" lIns="91440" tIns="45720" rIns="91440" bIns="45720" anchor="t" anchorCtr="0" upright="1">
                            <a:noAutofit/>
                          </wps:bodyPr>
                        </wps:wsp>
                        <wps:wsp>
                          <wps:cNvPr id="10" name="Freeform 10"/>
                          <wps:cNvSpPr>
                            <a:spLocks/>
                          </wps:cNvSpPr>
                          <wps:spPr bwMode="auto">
                            <a:xfrm>
                              <a:off x="400685" y="5057775"/>
                              <a:ext cx="2158365" cy="4081780"/>
                            </a:xfrm>
                            <a:custGeom>
                              <a:avLst/>
                              <a:gdLst>
                                <a:gd name="T0" fmla="*/ 3399 w 3399"/>
                                <a:gd name="T1" fmla="*/ 0 h 6428"/>
                                <a:gd name="T2" fmla="*/ 1156 w 3399"/>
                                <a:gd name="T3" fmla="*/ 6428 h 6428"/>
                                <a:gd name="T4" fmla="*/ 0 w 3399"/>
                                <a:gd name="T5" fmla="*/ 6428 h 6428"/>
                                <a:gd name="T6" fmla="*/ 3399 w 3399"/>
                                <a:gd name="T7" fmla="*/ 0 h 6428"/>
                              </a:gdLst>
                              <a:ahLst/>
                              <a:cxnLst>
                                <a:cxn ang="0">
                                  <a:pos x="T0" y="T1"/>
                                </a:cxn>
                                <a:cxn ang="0">
                                  <a:pos x="T2" y="T3"/>
                                </a:cxn>
                                <a:cxn ang="0">
                                  <a:pos x="T4" y="T5"/>
                                </a:cxn>
                                <a:cxn ang="0">
                                  <a:pos x="T6" y="T7"/>
                                </a:cxn>
                              </a:cxnLst>
                              <a:rect l="0" t="0" r="r" b="b"/>
                              <a:pathLst>
                                <a:path w="3399" h="6428">
                                  <a:moveTo>
                                    <a:pt x="3399" y="0"/>
                                  </a:moveTo>
                                  <a:lnTo>
                                    <a:pt x="1156" y="6428"/>
                                  </a:lnTo>
                                  <a:lnTo>
                                    <a:pt x="0" y="6428"/>
                                  </a:lnTo>
                                  <a:lnTo>
                                    <a:pt x="3399" y="0"/>
                                  </a:lnTo>
                                  <a:close/>
                                </a:path>
                              </a:pathLst>
                            </a:custGeom>
                            <a:grpFill/>
                            <a:ln w="0">
                              <a:noFill/>
                              <a:prstDash val="solid"/>
                              <a:round/>
                              <a:headEnd/>
                              <a:tailEnd/>
                            </a:ln>
                          </wps:spPr>
                          <wps:bodyPr rot="0" vert="horz" wrap="square" lIns="91440" tIns="45720" rIns="91440" bIns="45720" anchor="t" anchorCtr="0" upright="1">
                            <a:noAutofit/>
                          </wps:bodyPr>
                        </wps:wsp>
                        <wps:wsp>
                          <wps:cNvPr id="11" name="Freeform 11"/>
                          <wps:cNvSpPr>
                            <a:spLocks/>
                          </wps:cNvSpPr>
                          <wps:spPr bwMode="auto">
                            <a:xfrm>
                              <a:off x="2553335" y="5057775"/>
                              <a:ext cx="1950720" cy="4081780"/>
                            </a:xfrm>
                            <a:custGeom>
                              <a:avLst/>
                              <a:gdLst>
                                <a:gd name="T0" fmla="*/ 0 w 3072"/>
                                <a:gd name="T1" fmla="*/ 0 h 6428"/>
                                <a:gd name="T2" fmla="*/ 3072 w 3072"/>
                                <a:gd name="T3" fmla="*/ 6428 h 6428"/>
                                <a:gd name="T4" fmla="*/ 1361 w 3072"/>
                                <a:gd name="T5" fmla="*/ 6428 h 6428"/>
                                <a:gd name="T6" fmla="*/ 0 w 3072"/>
                                <a:gd name="T7" fmla="*/ 0 h 6428"/>
                              </a:gdLst>
                              <a:ahLst/>
                              <a:cxnLst>
                                <a:cxn ang="0">
                                  <a:pos x="T0" y="T1"/>
                                </a:cxn>
                                <a:cxn ang="0">
                                  <a:pos x="T2" y="T3"/>
                                </a:cxn>
                                <a:cxn ang="0">
                                  <a:pos x="T4" y="T5"/>
                                </a:cxn>
                                <a:cxn ang="0">
                                  <a:pos x="T6" y="T7"/>
                                </a:cxn>
                              </a:cxnLst>
                              <a:rect l="0" t="0" r="r" b="b"/>
                              <a:pathLst>
                                <a:path w="3072" h="6428">
                                  <a:moveTo>
                                    <a:pt x="0" y="0"/>
                                  </a:moveTo>
                                  <a:lnTo>
                                    <a:pt x="3072" y="6428"/>
                                  </a:lnTo>
                                  <a:lnTo>
                                    <a:pt x="1361" y="6428"/>
                                  </a:lnTo>
                                  <a:lnTo>
                                    <a:pt x="0" y="0"/>
                                  </a:lnTo>
                                  <a:close/>
                                </a:path>
                              </a:pathLst>
                            </a:custGeom>
                            <a:grpFill/>
                            <a:ln w="0">
                              <a:noFill/>
                              <a:prstDash val="solid"/>
                              <a:round/>
                              <a:headEnd/>
                              <a:tailEnd/>
                            </a:ln>
                          </wps:spPr>
                          <wps:bodyPr rot="0" vert="horz" wrap="square" lIns="91440" tIns="45720" rIns="91440" bIns="45720" anchor="t" anchorCtr="0" upright="1">
                            <a:noAutofit/>
                          </wps:bodyPr>
                        </wps:wsp>
                        <wps:wsp>
                          <wps:cNvPr id="12" name="Freeform 12"/>
                          <wps:cNvSpPr>
                            <a:spLocks/>
                          </wps:cNvSpPr>
                          <wps:spPr bwMode="auto">
                            <a:xfrm>
                              <a:off x="635" y="5057775"/>
                              <a:ext cx="2554605" cy="626745"/>
                            </a:xfrm>
                            <a:custGeom>
                              <a:avLst/>
                              <a:gdLst>
                                <a:gd name="T0" fmla="*/ 4023 w 4023"/>
                                <a:gd name="T1" fmla="*/ 0 h 987"/>
                                <a:gd name="T2" fmla="*/ 0 w 4023"/>
                                <a:gd name="T3" fmla="*/ 987 h 987"/>
                                <a:gd name="T4" fmla="*/ 0 w 4023"/>
                                <a:gd name="T5" fmla="*/ 13 h 987"/>
                                <a:gd name="T6" fmla="*/ 4023 w 4023"/>
                                <a:gd name="T7" fmla="*/ 0 h 987"/>
                              </a:gdLst>
                              <a:ahLst/>
                              <a:cxnLst>
                                <a:cxn ang="0">
                                  <a:pos x="T0" y="T1"/>
                                </a:cxn>
                                <a:cxn ang="0">
                                  <a:pos x="T2" y="T3"/>
                                </a:cxn>
                                <a:cxn ang="0">
                                  <a:pos x="T4" y="T5"/>
                                </a:cxn>
                                <a:cxn ang="0">
                                  <a:pos x="T6" y="T7"/>
                                </a:cxn>
                              </a:cxnLst>
                              <a:rect l="0" t="0" r="r" b="b"/>
                              <a:pathLst>
                                <a:path w="4023" h="987">
                                  <a:moveTo>
                                    <a:pt x="4023" y="0"/>
                                  </a:moveTo>
                                  <a:lnTo>
                                    <a:pt x="0" y="987"/>
                                  </a:lnTo>
                                  <a:lnTo>
                                    <a:pt x="0" y="13"/>
                                  </a:lnTo>
                                  <a:lnTo>
                                    <a:pt x="4023" y="0"/>
                                  </a:lnTo>
                                  <a:close/>
                                </a:path>
                              </a:pathLst>
                            </a:custGeom>
                            <a:grpFill/>
                            <a:ln w="0">
                              <a:noFill/>
                              <a:prstDash val="solid"/>
                              <a:round/>
                              <a:headEnd/>
                              <a:tailEnd/>
                            </a:ln>
                          </wps:spPr>
                          <wps:bodyPr rot="0" vert="horz" wrap="square" lIns="91440" tIns="45720" rIns="91440" bIns="45720" anchor="t" anchorCtr="0" upright="1">
                            <a:noAutofit/>
                          </wps:bodyPr>
                        </wps:wsp>
                        <wps:wsp>
                          <wps:cNvPr id="13" name="Freeform 13"/>
                          <wps:cNvSpPr>
                            <a:spLocks/>
                          </wps:cNvSpPr>
                          <wps:spPr bwMode="auto">
                            <a:xfrm>
                              <a:off x="635" y="5057775"/>
                              <a:ext cx="2554605" cy="1840230"/>
                            </a:xfrm>
                            <a:custGeom>
                              <a:avLst/>
                              <a:gdLst>
                                <a:gd name="T0" fmla="*/ 4023 w 4023"/>
                                <a:gd name="T1" fmla="*/ 0 h 2898"/>
                                <a:gd name="T2" fmla="*/ 0 w 4023"/>
                                <a:gd name="T3" fmla="*/ 2898 h 2898"/>
                                <a:gd name="T4" fmla="*/ 0 w 4023"/>
                                <a:gd name="T5" fmla="*/ 1920 h 2898"/>
                                <a:gd name="T6" fmla="*/ 4023 w 4023"/>
                                <a:gd name="T7" fmla="*/ 0 h 2898"/>
                              </a:gdLst>
                              <a:ahLst/>
                              <a:cxnLst>
                                <a:cxn ang="0">
                                  <a:pos x="T0" y="T1"/>
                                </a:cxn>
                                <a:cxn ang="0">
                                  <a:pos x="T2" y="T3"/>
                                </a:cxn>
                                <a:cxn ang="0">
                                  <a:pos x="T4" y="T5"/>
                                </a:cxn>
                                <a:cxn ang="0">
                                  <a:pos x="T6" y="T7"/>
                                </a:cxn>
                              </a:cxnLst>
                              <a:rect l="0" t="0" r="r" b="b"/>
                              <a:pathLst>
                                <a:path w="4023" h="2898">
                                  <a:moveTo>
                                    <a:pt x="4023" y="0"/>
                                  </a:moveTo>
                                  <a:lnTo>
                                    <a:pt x="0" y="2898"/>
                                  </a:lnTo>
                                  <a:lnTo>
                                    <a:pt x="0" y="1920"/>
                                  </a:lnTo>
                                  <a:lnTo>
                                    <a:pt x="4023" y="0"/>
                                  </a:lnTo>
                                  <a:close/>
                                </a:path>
                              </a:pathLst>
                            </a:custGeom>
                            <a:grpFill/>
                            <a:ln w="0">
                              <a:noFill/>
                              <a:prstDash val="solid"/>
                              <a:round/>
                              <a:headEnd/>
                              <a:tailEnd/>
                            </a:ln>
                          </wps:spPr>
                          <wps:bodyPr rot="0" vert="horz" wrap="square" lIns="91440" tIns="45720" rIns="91440" bIns="45720" anchor="t" anchorCtr="0" upright="1">
                            <a:noAutofit/>
                          </wps:bodyPr>
                        </wps:wsp>
                        <wps:wsp>
                          <wps:cNvPr id="14" name="Freeform 14"/>
                          <wps:cNvSpPr>
                            <a:spLocks/>
                          </wps:cNvSpPr>
                          <wps:spPr bwMode="auto">
                            <a:xfrm>
                              <a:off x="635" y="5057775"/>
                              <a:ext cx="2554605" cy="3472180"/>
                            </a:xfrm>
                            <a:custGeom>
                              <a:avLst/>
                              <a:gdLst>
                                <a:gd name="T0" fmla="*/ 4023 w 4023"/>
                                <a:gd name="T1" fmla="*/ 0 h 5468"/>
                                <a:gd name="T2" fmla="*/ 0 w 4023"/>
                                <a:gd name="T3" fmla="*/ 5468 h 5468"/>
                                <a:gd name="T4" fmla="*/ 0 w 4023"/>
                                <a:gd name="T5" fmla="*/ 4024 h 5468"/>
                                <a:gd name="T6" fmla="*/ 4023 w 4023"/>
                                <a:gd name="T7" fmla="*/ 0 h 5468"/>
                              </a:gdLst>
                              <a:ahLst/>
                              <a:cxnLst>
                                <a:cxn ang="0">
                                  <a:pos x="T0" y="T1"/>
                                </a:cxn>
                                <a:cxn ang="0">
                                  <a:pos x="T2" y="T3"/>
                                </a:cxn>
                                <a:cxn ang="0">
                                  <a:pos x="T4" y="T5"/>
                                </a:cxn>
                                <a:cxn ang="0">
                                  <a:pos x="T6" y="T7"/>
                                </a:cxn>
                              </a:cxnLst>
                              <a:rect l="0" t="0" r="r" b="b"/>
                              <a:pathLst>
                                <a:path w="4023" h="5468">
                                  <a:moveTo>
                                    <a:pt x="4023" y="0"/>
                                  </a:moveTo>
                                  <a:lnTo>
                                    <a:pt x="0" y="5468"/>
                                  </a:lnTo>
                                  <a:lnTo>
                                    <a:pt x="0" y="4024"/>
                                  </a:lnTo>
                                  <a:lnTo>
                                    <a:pt x="4023" y="0"/>
                                  </a:lnTo>
                                  <a:close/>
                                </a:path>
                              </a:pathLst>
                            </a:custGeom>
                            <a:grpFill/>
                            <a:ln w="0">
                              <a:noFill/>
                              <a:prstDash val="solid"/>
                              <a:round/>
                              <a:headEnd/>
                              <a:tailEnd/>
                            </a:ln>
                          </wps:spPr>
                          <wps:bodyPr rot="0" vert="horz" wrap="square" lIns="91440" tIns="45720" rIns="91440" bIns="45720" anchor="t" anchorCtr="0" upright="1">
                            <a:noAutofit/>
                          </wps:bodyPr>
                        </wps:wsp>
                        <wps:wsp>
                          <wps:cNvPr id="15" name="Freeform 15"/>
                          <wps:cNvSpPr>
                            <a:spLocks/>
                          </wps:cNvSpPr>
                          <wps:spPr bwMode="auto">
                            <a:xfrm>
                              <a:off x="2553335" y="0"/>
                              <a:ext cx="3729355" cy="5062220"/>
                            </a:xfrm>
                            <a:custGeom>
                              <a:avLst/>
                              <a:gdLst>
                                <a:gd name="T0" fmla="*/ 4224 w 5873"/>
                                <a:gd name="T1" fmla="*/ 0 h 7972"/>
                                <a:gd name="T2" fmla="*/ 5873 w 5873"/>
                                <a:gd name="T3" fmla="*/ 0 h 7972"/>
                                <a:gd name="T4" fmla="*/ 0 w 5873"/>
                                <a:gd name="T5" fmla="*/ 7972 h 7972"/>
                                <a:gd name="T6" fmla="*/ 4224 w 5873"/>
                                <a:gd name="T7" fmla="*/ 0 h 7972"/>
                              </a:gdLst>
                              <a:ahLst/>
                              <a:cxnLst>
                                <a:cxn ang="0">
                                  <a:pos x="T0" y="T1"/>
                                </a:cxn>
                                <a:cxn ang="0">
                                  <a:pos x="T2" y="T3"/>
                                </a:cxn>
                                <a:cxn ang="0">
                                  <a:pos x="T4" y="T5"/>
                                </a:cxn>
                                <a:cxn ang="0">
                                  <a:pos x="T6" y="T7"/>
                                </a:cxn>
                              </a:cxnLst>
                              <a:rect l="0" t="0" r="r" b="b"/>
                              <a:pathLst>
                                <a:path w="5873" h="7972">
                                  <a:moveTo>
                                    <a:pt x="4224" y="0"/>
                                  </a:moveTo>
                                  <a:lnTo>
                                    <a:pt x="5873" y="0"/>
                                  </a:lnTo>
                                  <a:lnTo>
                                    <a:pt x="0" y="7972"/>
                                  </a:lnTo>
                                  <a:lnTo>
                                    <a:pt x="4224" y="0"/>
                                  </a:lnTo>
                                  <a:close/>
                                </a:path>
                              </a:pathLst>
                            </a:custGeom>
                            <a:grpFill/>
                            <a:ln w="0">
                              <a:noFill/>
                              <a:prstDash val="solid"/>
                              <a:round/>
                              <a:headEnd/>
                              <a:tailEnd/>
                            </a:ln>
                          </wps:spPr>
                          <wps:bodyPr rot="0" vert="horz" wrap="square" lIns="91440" tIns="45720" rIns="91440" bIns="45720" anchor="t" anchorCtr="0" upright="1">
                            <a:noAutofit/>
                          </wps:bodyPr>
                        </wps:wsp>
                        <wps:wsp>
                          <wps:cNvPr id="16" name="Freeform 16"/>
                          <wps:cNvSpPr>
                            <a:spLocks/>
                          </wps:cNvSpPr>
                          <wps:spPr bwMode="auto">
                            <a:xfrm>
                              <a:off x="635" y="3457575"/>
                              <a:ext cx="2554605" cy="1604010"/>
                            </a:xfrm>
                            <a:custGeom>
                              <a:avLst/>
                              <a:gdLst>
                                <a:gd name="T0" fmla="*/ 0 w 4023"/>
                                <a:gd name="T1" fmla="*/ 0 h 2526"/>
                                <a:gd name="T2" fmla="*/ 4023 w 4023"/>
                                <a:gd name="T3" fmla="*/ 2526 h 2526"/>
                                <a:gd name="T4" fmla="*/ 0 w 4023"/>
                                <a:gd name="T5" fmla="*/ 1427 h 2526"/>
                                <a:gd name="T6" fmla="*/ 0 w 4023"/>
                                <a:gd name="T7" fmla="*/ 0 h 2526"/>
                              </a:gdLst>
                              <a:ahLst/>
                              <a:cxnLst>
                                <a:cxn ang="0">
                                  <a:pos x="T0" y="T1"/>
                                </a:cxn>
                                <a:cxn ang="0">
                                  <a:pos x="T2" y="T3"/>
                                </a:cxn>
                                <a:cxn ang="0">
                                  <a:pos x="T4" y="T5"/>
                                </a:cxn>
                                <a:cxn ang="0">
                                  <a:pos x="T6" y="T7"/>
                                </a:cxn>
                              </a:cxnLst>
                              <a:rect l="0" t="0" r="r" b="b"/>
                              <a:pathLst>
                                <a:path w="4023" h="2526">
                                  <a:moveTo>
                                    <a:pt x="0" y="0"/>
                                  </a:moveTo>
                                  <a:lnTo>
                                    <a:pt x="4023" y="2526"/>
                                  </a:lnTo>
                                  <a:lnTo>
                                    <a:pt x="0" y="1427"/>
                                  </a:lnTo>
                                  <a:lnTo>
                                    <a:pt x="0" y="0"/>
                                  </a:lnTo>
                                  <a:close/>
                                </a:path>
                              </a:pathLst>
                            </a:custGeom>
                            <a:grpFill/>
                            <a:ln w="0">
                              <a:noFill/>
                              <a:prstDash val="solid"/>
                              <a:round/>
                              <a:headEnd/>
                              <a:tailEnd/>
                            </a:ln>
                          </wps:spPr>
                          <wps:bodyPr rot="0" vert="horz" wrap="square" lIns="91440" tIns="45720" rIns="91440" bIns="45720" anchor="t" anchorCtr="0" upright="1">
                            <a:noAutofit/>
                          </wps:bodyPr>
                        </wps:wsp>
                        <wps:wsp>
                          <wps:cNvPr id="17" name="Freeform 17"/>
                          <wps:cNvSpPr>
                            <a:spLocks/>
                          </wps:cNvSpPr>
                          <wps:spPr bwMode="auto">
                            <a:xfrm>
                              <a:off x="2553335" y="0"/>
                              <a:ext cx="1770380" cy="5062220"/>
                            </a:xfrm>
                            <a:custGeom>
                              <a:avLst/>
                              <a:gdLst>
                                <a:gd name="T0" fmla="*/ 1409 w 2788"/>
                                <a:gd name="T1" fmla="*/ 0 h 7972"/>
                                <a:gd name="T2" fmla="*/ 2788 w 2788"/>
                                <a:gd name="T3" fmla="*/ 0 h 7972"/>
                                <a:gd name="T4" fmla="*/ 0 w 2788"/>
                                <a:gd name="T5" fmla="*/ 7972 h 7972"/>
                                <a:gd name="T6" fmla="*/ 1409 w 2788"/>
                                <a:gd name="T7" fmla="*/ 0 h 7972"/>
                              </a:gdLst>
                              <a:ahLst/>
                              <a:cxnLst>
                                <a:cxn ang="0">
                                  <a:pos x="T0" y="T1"/>
                                </a:cxn>
                                <a:cxn ang="0">
                                  <a:pos x="T2" y="T3"/>
                                </a:cxn>
                                <a:cxn ang="0">
                                  <a:pos x="T4" y="T5"/>
                                </a:cxn>
                                <a:cxn ang="0">
                                  <a:pos x="T6" y="T7"/>
                                </a:cxn>
                              </a:cxnLst>
                              <a:rect l="0" t="0" r="r" b="b"/>
                              <a:pathLst>
                                <a:path w="2788" h="7972">
                                  <a:moveTo>
                                    <a:pt x="1409" y="0"/>
                                  </a:moveTo>
                                  <a:lnTo>
                                    <a:pt x="2788" y="0"/>
                                  </a:lnTo>
                                  <a:lnTo>
                                    <a:pt x="0" y="7972"/>
                                  </a:lnTo>
                                  <a:lnTo>
                                    <a:pt x="1409" y="0"/>
                                  </a:lnTo>
                                  <a:close/>
                                </a:path>
                              </a:pathLst>
                            </a:custGeom>
                            <a:grpFill/>
                            <a:ln w="0">
                              <a:noFill/>
                              <a:prstDash val="solid"/>
                              <a:round/>
                              <a:headEnd/>
                              <a:tailEnd/>
                            </a:ln>
                          </wps:spPr>
                          <wps:bodyPr rot="0" vert="horz" wrap="square" lIns="91440" tIns="45720" rIns="91440" bIns="45720" anchor="t" anchorCtr="0" upright="1">
                            <a:noAutofit/>
                          </wps:bodyPr>
                        </wps:wsp>
                        <wps:wsp>
                          <wps:cNvPr id="18" name="Freeform 18"/>
                          <wps:cNvSpPr>
                            <a:spLocks/>
                          </wps:cNvSpPr>
                          <wps:spPr bwMode="auto">
                            <a:xfrm>
                              <a:off x="635" y="0"/>
                              <a:ext cx="2554605" cy="5062220"/>
                            </a:xfrm>
                            <a:custGeom>
                              <a:avLst/>
                              <a:gdLst>
                                <a:gd name="T0" fmla="*/ 0 w 4023"/>
                                <a:gd name="T1" fmla="*/ 0 h 7972"/>
                                <a:gd name="T2" fmla="*/ 213 w 4023"/>
                                <a:gd name="T3" fmla="*/ 0 h 7972"/>
                                <a:gd name="T4" fmla="*/ 4023 w 4023"/>
                                <a:gd name="T5" fmla="*/ 7972 h 7972"/>
                                <a:gd name="T6" fmla="*/ 0 w 4023"/>
                                <a:gd name="T7" fmla="*/ 3356 h 7972"/>
                                <a:gd name="T8" fmla="*/ 0 w 4023"/>
                                <a:gd name="T9" fmla="*/ 0 h 7972"/>
                              </a:gdLst>
                              <a:ahLst/>
                              <a:cxnLst>
                                <a:cxn ang="0">
                                  <a:pos x="T0" y="T1"/>
                                </a:cxn>
                                <a:cxn ang="0">
                                  <a:pos x="T2" y="T3"/>
                                </a:cxn>
                                <a:cxn ang="0">
                                  <a:pos x="T4" y="T5"/>
                                </a:cxn>
                                <a:cxn ang="0">
                                  <a:pos x="T6" y="T7"/>
                                </a:cxn>
                                <a:cxn ang="0">
                                  <a:pos x="T8" y="T9"/>
                                </a:cxn>
                              </a:cxnLst>
                              <a:rect l="0" t="0" r="r" b="b"/>
                              <a:pathLst>
                                <a:path w="4023" h="7972">
                                  <a:moveTo>
                                    <a:pt x="0" y="0"/>
                                  </a:moveTo>
                                  <a:lnTo>
                                    <a:pt x="213" y="0"/>
                                  </a:lnTo>
                                  <a:lnTo>
                                    <a:pt x="4023" y="7972"/>
                                  </a:lnTo>
                                  <a:lnTo>
                                    <a:pt x="0" y="3356"/>
                                  </a:lnTo>
                                  <a:lnTo>
                                    <a:pt x="0" y="0"/>
                                  </a:lnTo>
                                  <a:close/>
                                </a:path>
                              </a:pathLst>
                            </a:custGeom>
                            <a:grpFill/>
                            <a:ln w="0">
                              <a:noFill/>
                              <a:prstDash val="solid"/>
                              <a:round/>
                              <a:headEnd/>
                              <a:tailEnd/>
                            </a:ln>
                          </wps:spPr>
                          <wps:bodyPr rot="0" vert="horz" wrap="square" lIns="91440" tIns="45720" rIns="91440" bIns="45720" anchor="t" anchorCtr="0" upright="1">
                            <a:noAutofit/>
                          </wps:bodyPr>
                        </wps:wsp>
                        <wps:wsp>
                          <wps:cNvPr id="19" name="Freeform 19"/>
                          <wps:cNvSpPr>
                            <a:spLocks/>
                          </wps:cNvSpPr>
                          <wps:spPr bwMode="auto">
                            <a:xfrm>
                              <a:off x="1486535" y="0"/>
                              <a:ext cx="1069340" cy="5062220"/>
                            </a:xfrm>
                            <a:custGeom>
                              <a:avLst/>
                              <a:gdLst>
                                <a:gd name="T0" fmla="*/ 0 w 1684"/>
                                <a:gd name="T1" fmla="*/ 0 h 7972"/>
                                <a:gd name="T2" fmla="*/ 1653 w 1684"/>
                                <a:gd name="T3" fmla="*/ 0 h 7972"/>
                                <a:gd name="T4" fmla="*/ 1684 w 1684"/>
                                <a:gd name="T5" fmla="*/ 7972 h 7972"/>
                                <a:gd name="T6" fmla="*/ 0 w 1684"/>
                                <a:gd name="T7" fmla="*/ 0 h 7972"/>
                              </a:gdLst>
                              <a:ahLst/>
                              <a:cxnLst>
                                <a:cxn ang="0">
                                  <a:pos x="T0" y="T1"/>
                                </a:cxn>
                                <a:cxn ang="0">
                                  <a:pos x="T2" y="T3"/>
                                </a:cxn>
                                <a:cxn ang="0">
                                  <a:pos x="T4" y="T5"/>
                                </a:cxn>
                                <a:cxn ang="0">
                                  <a:pos x="T6" y="T7"/>
                                </a:cxn>
                              </a:cxnLst>
                              <a:rect l="0" t="0" r="r" b="b"/>
                              <a:pathLst>
                                <a:path w="1684" h="7972">
                                  <a:moveTo>
                                    <a:pt x="0" y="0"/>
                                  </a:moveTo>
                                  <a:lnTo>
                                    <a:pt x="1653" y="0"/>
                                  </a:lnTo>
                                  <a:lnTo>
                                    <a:pt x="1684" y="7972"/>
                                  </a:lnTo>
                                  <a:lnTo>
                                    <a:pt x="0" y="0"/>
                                  </a:lnTo>
                                  <a:close/>
                                </a:path>
                              </a:pathLst>
                            </a:custGeom>
                            <a:grpFill/>
                            <a:ln w="0">
                              <a:noFill/>
                              <a:prstDash val="solid"/>
                              <a:round/>
                              <a:headEnd/>
                              <a:tailEnd/>
                            </a:ln>
                          </wps:spPr>
                          <wps:bodyPr rot="0" vert="horz" wrap="square" lIns="91440" tIns="45720" rIns="91440" bIns="45720" anchor="t" anchorCtr="0" upright="1">
                            <a:noAutofit/>
                          </wps:bodyPr>
                        </wps:wsp>
                        <wps:wsp>
                          <wps:cNvPr id="7" name="Freeform 7"/>
                          <wps:cNvSpPr>
                            <a:spLocks/>
                          </wps:cNvSpPr>
                          <wps:spPr bwMode="auto">
                            <a:xfrm>
                              <a:off x="2553335" y="5057775"/>
                              <a:ext cx="4305935" cy="4081780"/>
                            </a:xfrm>
                            <a:custGeom>
                              <a:avLst/>
                              <a:gdLst>
                                <a:gd name="T0" fmla="*/ 0 w 6781"/>
                                <a:gd name="T1" fmla="*/ 0 h 6428"/>
                                <a:gd name="T2" fmla="*/ 6781 w 6781"/>
                                <a:gd name="T3" fmla="*/ 4259 h 6428"/>
                                <a:gd name="T4" fmla="*/ 6781 w 6781"/>
                                <a:gd name="T5" fmla="*/ 6428 h 6428"/>
                                <a:gd name="T6" fmla="*/ 5598 w 6781"/>
                                <a:gd name="T7" fmla="*/ 6428 h 6428"/>
                                <a:gd name="T8" fmla="*/ 0 w 6781"/>
                                <a:gd name="T9" fmla="*/ 0 h 6428"/>
                              </a:gdLst>
                              <a:ahLst/>
                              <a:cxnLst>
                                <a:cxn ang="0">
                                  <a:pos x="T0" y="T1"/>
                                </a:cxn>
                                <a:cxn ang="0">
                                  <a:pos x="T2" y="T3"/>
                                </a:cxn>
                                <a:cxn ang="0">
                                  <a:pos x="T4" y="T5"/>
                                </a:cxn>
                                <a:cxn ang="0">
                                  <a:pos x="T6" y="T7"/>
                                </a:cxn>
                                <a:cxn ang="0">
                                  <a:pos x="T8" y="T9"/>
                                </a:cxn>
                              </a:cxnLst>
                              <a:rect l="0" t="0" r="r" b="b"/>
                              <a:pathLst>
                                <a:path w="6781" h="6428">
                                  <a:moveTo>
                                    <a:pt x="0" y="0"/>
                                  </a:moveTo>
                                  <a:lnTo>
                                    <a:pt x="6781" y="4259"/>
                                  </a:lnTo>
                                  <a:lnTo>
                                    <a:pt x="6781" y="6428"/>
                                  </a:lnTo>
                                  <a:lnTo>
                                    <a:pt x="5598" y="6428"/>
                                  </a:lnTo>
                                  <a:lnTo>
                                    <a:pt x="0" y="0"/>
                                  </a:lnTo>
                                  <a:close/>
                                </a:path>
                              </a:pathLst>
                            </a:custGeom>
                            <a:grpFill/>
                            <a:ln w="0">
                              <a:noFill/>
                              <a:prstDash val="solid"/>
                              <a:round/>
                              <a:headEnd/>
                              <a:tailEnd/>
                            </a:ln>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538B415" id="Group 59" o:spid="_x0000_s1026" alt="Color block background design" style="position:absolute;margin-left:36pt;margin-top:31.5pt;width:539.95pt;height:714pt;z-index:-251649024;mso-position-horizontal-relative:page;mso-position-vertical-relative:page;mso-width-relative:margin;mso-height-relative:margin" coordorigin="6" coordsize="68580,91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">
                <v:rect id="Rectangle 3" o:spid="_x0000_s1027" style="position:absolute;left:6;width:68574;height:913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wSp8QA&#10;AADaAAAADwAAAGRycy9kb3ducmV2LnhtbESPQWvCQBSE70L/w/IKvelGA7Wk2YgIgkgpNNZDb4/s&#10;azY1+zZk1xj99d1CweMwM98w+Wq0rRio941jBfNZAoK4crrhWsHnYTt9AeEDssbWMSm4kodV8TDJ&#10;MdPuwh80lKEWEcI+QwUmhC6T0leGLPqZ64ij9+16iyHKvpa6x0uE21YukuRZWmw4LhjsaGOoOpVn&#10;q2D/s0xLM6yHW/pOR+OOb1/bjVfq6XFcv4IINIZ7+L+90wpS+LsSb4A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EqfEAAAA2gAAAA8AAAAAAAAAAAAAAAAAmAIAAGRycy9k&#10;b3ducmV2LnhtbFBLBQYAAAAABAAEAPUAAACJAwAAAAA=&#10;" fillcolor="#4a66ac [3204]" stroked="f" strokeweight="1pt"/>
                <v:group id="Group 4" o:spid="_x0000_s1028" style="position:absolute;left:6;width:68580;height:91395" coordorigin="6" coordsize="68586,9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5" o:spid="_x0000_s1029" style="position:absolute;left:25533;top:50482;width:43059;height:11938;visibility:visible;mso-wrap-style:square;v-text-anchor:top" coordsize="6781,1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ThHMMA&#10;AADaAAAADwAAAGRycy9kb3ducmV2LnhtbESPQWvCQBSE7wX/w/KE3uqmQltNXUUEpdCLTavi7ZF9&#10;zYbmvQ3ZrcZ/7xYKHoeZ+YaZLXpu1Im6UHsx8DjKQJGU3tZSGfj6XD9MQIWIYrHxQgYuFGAxH9zN&#10;MLf+LB90KmKlEkRCjgZcjG2udSgdMYaRb0mS9+07xphkV2nb4TnBudHjLHvWjLWkBYctrRyVP8Uv&#10;G6gmly3vDsW7fXFT3BzbPe82bMz9sF++gorUx1v4v/1mDTzB35V0A/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ThHMMAAADaAAAADwAAAAAAAAAAAAAAAACYAgAAZHJzL2Rv&#10;d25yZXYueG1sUEsFBgAAAAAEAAQA9QAAAIgDAAAAAA==&#10;" path="m6781,r,1880l,21,6781,xe" filled="f" stroked="f" strokeweight="0">
                    <v:path arrowok="t" o:connecttype="custom" o:connectlocs="4305935,0;4305935,1193800;0,13335;4305935,0" o:connectangles="0,0,0,0"/>
                  </v:shape>
                  <v:shape id="Freeform 6" o:spid="_x0000_s1030" style="position:absolute;left:25533;top:7620;width:43059;height:43002;visibility:visible;mso-wrap-style:square;v-text-anchor:top" coordsize="6781,6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CLxL4A&#10;AADaAAAADwAAAGRycy9kb3ducmV2LnhtbESPzQrCMBCE74LvEFbwpqke/KlGEaHgSbCK56VZ22Kz&#10;qU209e2NIHgcZuYbZr3tTCVe1LjSsoLJOAJBnFldcq7gck5GCxDOI2usLJOCNznYbvq9Ncbatnyi&#10;V+pzESDsYlRQeF/HUrqsIINubGvi4N1sY9AH2eRSN9gGuKnkNIpm0mDJYaHAmvYFZff0aRQs5b1t&#10;0zM+FtImx2h5nSeH21yp4aDbrUB46vw//GsftIIZfK+EGyA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9wi8S+AAAA2gAAAA8AAAAAAAAAAAAAAAAAmAIAAGRycy9kb3ducmV2&#10;LnhtbFBLBQYAAAAABAAEAPUAAACDAwAAAAA=&#10;" path="m6781,r,1894l,6772,6781,xe" filled="f" stroked="f" strokeweight="0">
                    <v:path arrowok="t" o:connecttype="custom" o:connectlocs="4305935,0;4305935,1202690;0,4300220;4305935,0" o:connectangles="0,0,0,0"/>
                  </v:shape>
                  <v:shape id="Freeform 8" o:spid="_x0000_s1031" style="position:absolute;left:25533;top:30099;width:43059;height:20529;visibility:visible;mso-wrap-style:square;v-text-anchor:top" coordsize="6781,3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7oI8IA&#10;AADaAAAADwAAAGRycy9kb3ducmV2LnhtbERPy2rCQBTdF/yH4QpuRCe29RUdpUqFUnChEXR5yVyT&#10;YOZOyIwm/r2zKHR5OO/lujWleFDtCssKRsMIBHFqdcGZglOyG8xAOI+ssbRMCp7kYL3qvC0x1rbh&#10;Az2OPhMhhF2MCnLvq1hKl+Zk0A1tRRy4q60N+gDrTOoamxBuSvkeRRNpsODQkGNF25zS2/FuFOwP&#10;54+o+dx8z/u/o2R36U+TcjxVqtdtvxYgPLX+X/zn/tEKwtZwJdwA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vugjwgAAANoAAAAPAAAAAAAAAAAAAAAAAJgCAABkcnMvZG93&#10;bnJldi54bWxQSwUGAAAAAAQABAD1AAAAhwMAAAAA&#10;" path="m6781,r,1571l,3233,6781,xe" filled="f" stroked="f" strokeweight="0">
                    <v:path arrowok="t" o:connecttype="custom" o:connectlocs="4305935,0;4305935,997585;0,2052955;4305935,0" o:connectangles="0,0,0,0"/>
                  </v:shape>
                  <v:shape id="Freeform 9" o:spid="_x0000_s1032" style="position:absolute;left:18389;top:50577;width:7372;height:40818;visibility:visible;mso-wrap-style:square;v-text-anchor:top" coordsize="1161,6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vo6MMA&#10;AADaAAAADwAAAGRycy9kb3ducmV2LnhtbESPzWqDQBSF94W+w3AL3TVjUhJS6xhCiiBkUdRssrs4&#10;Nypx7ogzVfv2nUKhy8P5+TjJYTG9mGh0nWUF61UEgri2uuNGwaXKXvYgnEfW2FsmBd/k4JA+PiQY&#10;aztzQVPpGxFG2MWooPV+iKV0dUsG3coOxMG72dGgD3JspB5xDuOml5so2kmDHQdCiwOdWqrv5ZcJ&#10;kP3tarPTsSh2l21VfX7Y1805V+r5aTm+g/C0+P/wXzvXCt7g90q4AT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vo6MMAAADaAAAADwAAAAAAAAAAAAAAAACYAgAAZHJzL2Rv&#10;d25yZXYueG1sUEsFBgAAAAAEAAQA9QAAAIgDAAAAAA==&#10;" path="m1135,r26,6428l,6428,1135,xe" filled="f" stroked="f" strokeweight="0">
                    <v:path arrowok="t" o:connecttype="custom" o:connectlocs="720725,0;737235,4081780;0,4081780;720725,0" o:connectangles="0,0,0,0"/>
                  </v:shape>
                  <v:shape id="Freeform 10" o:spid="_x0000_s1033" style="position:absolute;left:4006;top:50577;width:21584;height:40818;visibility:visible;mso-wrap-style:square;v-text-anchor:top" coordsize="3399,6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LY9sQA&#10;AADbAAAADwAAAGRycy9kb3ducmV2LnhtbESPQWvCQBCF7wX/wzKFXkQ3qVhMdBURhF61SuhtyI5J&#10;aHY2Zrcm/fedQ6G3Gd6b977Z7EbXqgf1ofFsIJ0noIhLbxuuDFw+jrMVqBCRLbaeycAPBdhtJ08b&#10;zK0f+ESPc6yUhHDI0UAdY5drHcqaHIa574hFu/neYZS1r7TtcZBw1+rXJHnTDhuWhho7OtRUfp2/&#10;nYFpwX66XGb37PNSDDq7Hot0kRrz8jzu16AijfHf/Hf9bgVf6OUXGU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C2PbEAAAA2wAAAA8AAAAAAAAAAAAAAAAAmAIAAGRycy9k&#10;b3ducmV2LnhtbFBLBQYAAAAABAAEAPUAAACJAwAAAAA=&#10;" path="m3399,l1156,6428,,6428,3399,xe" filled="f" stroked="f" strokeweight="0">
                    <v:path arrowok="t" o:connecttype="custom" o:connectlocs="2158365,0;734060,4081780;0,4081780;2158365,0" o:connectangles="0,0,0,0"/>
                  </v:shape>
                  <v:shape id="Freeform 11" o:spid="_x0000_s1034" style="position:absolute;left:25533;top:50577;width:19507;height:40818;visibility:visible;mso-wrap-style:square;v-text-anchor:top" coordsize="3072,6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aK/cEA&#10;AADbAAAADwAAAGRycy9kb3ducmV2LnhtbERPS4vCMBC+C/6HMII3TdVlkWqUqgheFnz04m1sxqbY&#10;TEoTtfvvNwsLe5uP7znLdWdr8aLWV44VTMYJCOLC6YpLBfllP5qD8AFZY+2YFHyTh/Wq31tiqt2b&#10;T/Q6h1LEEPYpKjAhNKmUvjBk0Y9dQxy5u2sthgjbUuoW3zHc1nKaJJ/SYsWxwWBDW0PF4/y0Cj7y&#10;+S2ffR2z/W56DPfrbHOizCg1HHTZAkSgLvyL/9wHHedP4PeXeIB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Giv3BAAAA2wAAAA8AAAAAAAAAAAAAAAAAmAIAAGRycy9kb3du&#10;cmV2LnhtbFBLBQYAAAAABAAEAPUAAACGAwAAAAA=&#10;" path="m,l3072,6428r-1711,l,xe" filled="f" stroked="f" strokeweight="0">
                    <v:path arrowok="t" o:connecttype="custom" o:connectlocs="0,0;1950720,4081780;864235,4081780;0,0" o:connectangles="0,0,0,0"/>
                  </v:shape>
                  <v:shape id="Freeform 12" o:spid="_x0000_s1035" style="position:absolute;left:6;top:50577;width:25546;height:6268;visibility:visible;mso-wrap-style:square;v-text-anchor:top" coordsize="4023,9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N2OL4A&#10;AADbAAAADwAAAGRycy9kb3ducmV2LnhtbERP3WrCMBS+H/gO4QjeDE3XFZXOKCIr7HbdHuDQHJuy&#10;5qQkUdu3N4Kwu/Px/Z7dYbS9uJIPnWMFb6sMBHHjdMetgt+farkFESKyxt4xKZgowGE/e9lhqd2N&#10;v+lax1akEA4lKjAxDqWUoTFkMazcQJy4s/MWY4K+ldrjLYXbXuZZtpYWO04NBgc6GWr+6otVoAvc&#10;Vlxv/KsJ/XthmxN9dpNSi/l4/AARaYz/4qf7S6f5OTx+SQfI/R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kzdji+AAAA2wAAAA8AAAAAAAAAAAAAAAAAmAIAAGRycy9kb3ducmV2&#10;LnhtbFBLBQYAAAAABAAEAPUAAACDAwAAAAA=&#10;" path="m4023,l,987,,13,4023,xe" filled="f" stroked="f" strokeweight="0">
                    <v:path arrowok="t" o:connecttype="custom" o:connectlocs="2554605,0;0,626745;0,8255;2554605,0" o:connectangles="0,0,0,0"/>
                  </v:shape>
                  <v:shape id="Freeform 13" o:spid="_x0000_s1036" style="position:absolute;left:6;top:50577;width:25546;height:18403;visibility:visible;mso-wrap-style:square;v-text-anchor:top" coordsize="4023,2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iVr4A&#10;AADbAAAADwAAAGRycy9kb3ducmV2LnhtbERP24rCMBB9X/Afwgi+rakriNs1iohC38TLBwzN2BQ7&#10;k9pktf69WVjwbQ7nOotVz426UxdqLwYm4wwUSeltLZWB82n3OQcVIorFxgsZeFKA1XLwscDc+occ&#10;6H6MlUohEnI04GJsc61D6YgxjH1LkriL7xhjgl2lbYePFM6N/sqymWasJTU4bGnjqLwef9mA3++Z&#10;dwXfrhfrQl19n7fzYmvMaNivf0BF6uNb/O8ubJo/hb9f0gF6+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QjIla+AAAA2wAAAA8AAAAAAAAAAAAAAAAAmAIAAGRycy9kb3ducmV2&#10;LnhtbFBLBQYAAAAABAAEAPUAAACDAwAAAAA=&#10;" path="m4023,l,2898,,1920,4023,xe" filled="f" stroked="f" strokeweight="0">
                    <v:path arrowok="t" o:connecttype="custom" o:connectlocs="2554605,0;0,1840230;0,1219200;2554605,0" o:connectangles="0,0,0,0"/>
                  </v:shape>
                  <v:shape id="Freeform 14" o:spid="_x0000_s1037" style="position:absolute;left:6;top:50577;width:25546;height:34722;visibility:visible;mso-wrap-style:square;v-text-anchor:top" coordsize="4023,54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KZYcMA&#10;AADbAAAADwAAAGRycy9kb3ducmV2LnhtbERPTWvCQBC9C/6HZYTedNNQikRXkZYUyaHQ2IPHMTsm&#10;wexsurs1aX99VxB6m8f7nPV2NJ24kvOtZQWPiwQEcWV1y7WCz0M+X4LwAVljZ5kU/JCH7WY6WWOm&#10;7cAfdC1DLWII+wwVNCH0mZS+asigX9ieOHJn6wyGCF0ttcMhhptOpknyLA22HBsa7OmloepSfhsF&#10;xfj2e3pf5oW7HLhPy6+jez3ulXqYjbsViEBj+Bff3Xsd5z/B7Zd4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KZYcMAAADbAAAADwAAAAAAAAAAAAAAAACYAgAAZHJzL2Rv&#10;d25yZXYueG1sUEsFBgAAAAAEAAQA9QAAAIgDAAAAAA==&#10;" path="m4023,l,5468,,4024,4023,xe" filled="f" stroked="f" strokeweight="0">
                    <v:path arrowok="t" o:connecttype="custom" o:connectlocs="2554605,0;0,3472180;0,2555240;2554605,0" o:connectangles="0,0,0,0"/>
                  </v:shape>
                  <v:shape id="Freeform 15" o:spid="_x0000_s1038" style="position:absolute;left:25533;width:37293;height:50622;visibility:visible;mso-wrap-style:square;v-text-anchor:top" coordsize="5873,7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eOR70A&#10;AADbAAAADwAAAGRycy9kb3ducmV2LnhtbERPSwrCMBDdC94hjOBOUwVFqlFEVAR14Xc9NGNbbCal&#10;iVpvbwTB3Tzedyaz2hTiSZXLLSvodSMQxInVOacKzqdVZwTCeWSNhWVS8CYHs2mzMcFY2xcf6Hn0&#10;qQgh7GJUkHlfxlK6JCODrmtL4sDdbGXQB1ilUlf4CuGmkP0oGkqDOYeGDEtaZJTcjw+jYLsbvq+X&#10;Oa9v0SY9uX2yXFxGZ6XarXo+BuGp9n/xz73RYf4Avr+EA+T0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leOR70AAADbAAAADwAAAAAAAAAAAAAAAACYAgAAZHJzL2Rvd25yZXYu&#10;eG1sUEsFBgAAAAAEAAQA9QAAAIIDAAAAAA==&#10;" path="m4224,l5873,,,7972,4224,xe" filled="f" stroked="f" strokeweight="0">
                    <v:path arrowok="t" o:connecttype="custom" o:connectlocs="2682240,0;3729355,0;0,5062220;2682240,0" o:connectangles="0,0,0,0"/>
                  </v:shape>
                  <v:shape id="Freeform 16" o:spid="_x0000_s1039" style="position:absolute;left:6;top:34575;width:25546;height:16040;visibility:visible;mso-wrap-style:square;v-text-anchor:top" coordsize="4023,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6BQMMA&#10;AADbAAAADwAAAGRycy9kb3ducmV2LnhtbERPTWvCQBC9F/wPywi9NRtLCSF1lVAtiNLQpB48Dtkx&#10;Cc3Ohuyq8d93C4Xe5vE+Z7meTC+uNLrOsoJFFIMgrq3uuFFw/Hp/SkE4j6yxt0wK7uRgvZo9LDHT&#10;9sYlXSvfiBDCLkMFrfdDJqWrWzLoIjsQB+5sR4M+wLGResRbCDe9fI7jRBrsODS0ONBbS/V3dTEK&#10;Dvn9ZTNUn9t0f1wU9UeO5alIlHqcT/krCE+T/xf/uXc6zE/g95dwgF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6BQMMAAADbAAAADwAAAAAAAAAAAAAAAACYAgAAZHJzL2Rv&#10;d25yZXYueG1sUEsFBgAAAAAEAAQA9QAAAIgDAAAAAA==&#10;" path="m,l4023,2526,,1427,,xe" filled="f" stroked="f" strokeweight="0">
                    <v:path arrowok="t" o:connecttype="custom" o:connectlocs="0,0;2554605,1604010;0,906145;0,0" o:connectangles="0,0,0,0"/>
                  </v:shape>
                  <v:shape id="Freeform 17" o:spid="_x0000_s1040" style="position:absolute;left:25533;width:17704;height:50622;visibility:visible;mso-wrap-style:square;v-text-anchor:top" coordsize="2788,7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H1m8MA&#10;AADbAAAADwAAAGRycy9kb3ducmV2LnhtbERPS4vCMBC+L/gfwix4kTXVgyvVVBZBEURZH4c9Ds30&#10;oc2kNFGrv94Iwt7m43vOdNaaSlypcaVlBYN+BII4tbrkXMHxsPgag3AeWWNlmRTcycEs6XxMMdb2&#10;xju67n0uQgi7GBUU3texlC4tyKDr25o4cJltDPoAm1zqBm8h3FRyGEUjabDk0FBgTfOC0vP+YhRc&#10;5Pl33dscFitzPz2W2d92OF+SUt3P9mcCwlPr/8Vv90qH+d/w+iUcIJ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H1m8MAAADbAAAADwAAAAAAAAAAAAAAAACYAgAAZHJzL2Rv&#10;d25yZXYueG1sUEsFBgAAAAAEAAQA9QAAAIgDAAAAAA==&#10;" path="m1409,l2788,,,7972,1409,xe" filled="f" stroked="f" strokeweight="0">
                    <v:path arrowok="t" o:connecttype="custom" o:connectlocs="894715,0;1770380,0;0,5062220;894715,0" o:connectangles="0,0,0,0"/>
                  </v:shape>
                  <v:shape id="Freeform 18" o:spid="_x0000_s1041" style="position:absolute;left:6;width:25546;height:50622;visibility:visible;mso-wrap-style:square;v-text-anchor:top" coordsize="4023,7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e9ucMA&#10;AADbAAAADwAAAGRycy9kb3ducmV2LnhtbESPT2vCQBDF7wW/wzJCb3Vji1JSVwmCUOjJf/Q6zY5J&#10;SHY2ZFfd+umdg+BtHvN+b94sVsl16kJDaDwbmE4yUMSltw1XBg77zdsnqBCRLXaeycA/BVgtRy8L&#10;zK2/8pYuu1gpCeGQo4E6xj7XOpQ1OQwT3xPL7uQHh1HkUGk74FXCXaffs2yuHTYsF2rsaV1T2e7O&#10;Tmrsb75Zp/Z8/EjZ7PT7V/y0rjDmdZyKL1CRUnyaH/S3FU7Kyi8ygF7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Ce9ucMAAADbAAAADwAAAAAAAAAAAAAAAACYAgAAZHJzL2Rv&#10;d25yZXYueG1sUEsFBgAAAAAEAAQA9QAAAIgDAAAAAA==&#10;" path="m,l213,,4023,7972,,3356,,xe" filled="f" stroked="f" strokeweight="0">
                    <v:path arrowok="t" o:connecttype="custom" o:connectlocs="0,0;135255,0;2554605,5062220;0,2131060;0,0" o:connectangles="0,0,0,0,0"/>
                  </v:shape>
                  <v:shape id="Freeform 19" o:spid="_x0000_s1042" style="position:absolute;left:14865;width:10693;height:50622;visibility:visible;mso-wrap-style:square;v-text-anchor:top" coordsize="1684,7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g0dMAA&#10;AADbAAAADwAAAGRycy9kb3ducmV2LnhtbERPTWsCMRC9F/wPYYTe6qylSN0aRQqFHnqo1t6Hzexm&#10;3c1ku0k1/feNIHibx/uc1Sa5Xp14DK0XDfNZAYql8qaVRsPh6+3hGVSIJIZ6L6zhjwNs1pO7FZXG&#10;n2XHp31sVA6RUJIGG+NQIobKsqMw8wNL5mo/OooZjg2akc453PX4WBQLdNRKbrA08Kvlqtv/Og2f&#10;353fInJ97J7wx370qd4tk9b307R9ARU5xZv46n43ef4SLr/kA3D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mg0dMAAAADbAAAADwAAAAAAAAAAAAAAAACYAgAAZHJzL2Rvd25y&#10;ZXYueG1sUEsFBgAAAAAEAAQA9QAAAIUDAAAAAA==&#10;" path="m,l1653,r31,7972l,xe" filled="f" stroked="f" strokeweight="0">
                    <v:path arrowok="t" o:connecttype="custom" o:connectlocs="0,0;1049655,0;1069340,5062220;0,0" o:connectangles="0,0,0,0"/>
                  </v:shape>
                  <v:shape id="Freeform 7" o:spid="_x0000_s1043" style="position:absolute;left:25533;top:50577;width:43059;height:40818;visibility:visible;mso-wrap-style:square;v-text-anchor:top" coordsize="6781,6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JS8sQA&#10;AADaAAAADwAAAGRycy9kb3ducmV2LnhtbESPT2vCQBTE7wW/w/IKvUjdWGwr0VVEUukpolbPj+wz&#10;Cc2+jdlt/nz7bkHocZiZ3zDLdW8q0VLjSssKppMIBHFmdcm5gq/Tx/MchPPIGivLpGAgB+vV6GGJ&#10;sbYdH6g9+lwECLsYFRTe17GULivIoJvYmjh4V9sY9EE2udQNdgFuKvkSRW/SYMlhocCatgVl38cf&#10;o2Acncr90PlknqSpuV1m52z3OlXq6bHfLEB46v1/+N7+1Are4e9KuA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iUvLEAAAA2gAAAA8AAAAAAAAAAAAAAAAAmAIAAGRycy9k&#10;b3ducmV2LnhtbFBLBQYAAAAABAAEAPUAAACJAwAAAAA=&#10;" path="m,l6781,4259r,2169l5598,6428,,xe" filled="f" stroked="f" strokeweight="0">
                    <v:path arrowok="t" o:connecttype="custom" o:connectlocs="0,0;4305935,2704465;4305935,4081780;3554730,4081780;0,0" o:connectangles="0,0,0,0,0"/>
                  </v:shape>
                </v:group>
                <w10:wrap anchorx="page" anchory="page"/>
              </v:group>
            </w:pict>
          </mc:Fallback>
        </mc:AlternateContent>
      </w:r>
      <w:r w:rsidR="003B7D34" w:rsidRPr="003B7D34">
        <w:rPr>
          <w:rFonts w:ascii="Calibri" w:eastAsia="Times New Roman" w:hAnsi="Calibri" w:cs="Times New Roman"/>
          <w:noProof/>
          <w:color w:val="FFFFFF" w:themeColor="background1"/>
          <w:sz w:val="22"/>
          <w:szCs w:val="22"/>
          <w:lang w:eastAsia="en-US"/>
        </w:rPr>
        <mc:AlternateContent>
          <mc:Choice Requires="wps">
            <w:drawing>
              <wp:anchor distT="45720" distB="45720" distL="114300" distR="114300" simplePos="0" relativeHeight="251661312" behindDoc="0" locked="0" layoutInCell="1" allowOverlap="1" wp14:anchorId="4CDD3CA1" wp14:editId="01DBA719">
                <wp:simplePos x="0" y="0"/>
                <wp:positionH relativeFrom="column">
                  <wp:posOffset>0</wp:posOffset>
                </wp:positionH>
                <wp:positionV relativeFrom="paragraph">
                  <wp:posOffset>32385</wp:posOffset>
                </wp:positionV>
                <wp:extent cx="35242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1404620"/>
                        </a:xfrm>
                        <a:prstGeom prst="rect">
                          <a:avLst/>
                        </a:prstGeom>
                        <a:noFill/>
                        <a:ln w="9525">
                          <a:noFill/>
                          <a:miter lim="800000"/>
                          <a:headEnd/>
                          <a:tailEnd/>
                        </a:ln>
                      </wps:spPr>
                      <wps:txbx>
                        <w:txbxContent>
                          <w:p w14:paraId="5021DAC8" w14:textId="77777777" w:rsidR="003B7D34" w:rsidRPr="0031463A" w:rsidRDefault="003B7D34" w:rsidP="003B7D34">
                            <w:pPr>
                              <w:ind w:left="180"/>
                              <w:rPr>
                                <w:rFonts w:ascii="Calibri" w:hAnsi="Calibri" w:cs="Times New Roman"/>
                                <w:color w:val="FFFFFF" w:themeColor="background1"/>
                                <w:sz w:val="22"/>
                                <w:szCs w:val="22"/>
                              </w:rPr>
                            </w:pPr>
                            <w:r w:rsidRPr="0031463A">
                              <w:rPr>
                                <w:rFonts w:ascii="Calibri" w:hAnsi="Calibri" w:cs="Times New Roman"/>
                                <w:color w:val="FFFFFF" w:themeColor="background1"/>
                                <w:sz w:val="22"/>
                                <w:szCs w:val="22"/>
                              </w:rPr>
                              <w:t>Details:</w:t>
                            </w:r>
                          </w:p>
                          <w:p w14:paraId="3DD30DF0" w14:textId="77777777" w:rsidR="003B7D34" w:rsidRPr="0031463A" w:rsidRDefault="003B7D34" w:rsidP="003B7D34">
                            <w:pPr>
                              <w:ind w:left="450"/>
                              <w:rPr>
                                <w:rFonts w:ascii="Calibri" w:hAnsi="Calibri" w:cs="Times New Roman"/>
                                <w:color w:val="FFFFFF" w:themeColor="background1"/>
                                <w:sz w:val="22"/>
                                <w:szCs w:val="22"/>
                              </w:rPr>
                            </w:pPr>
                            <w:r w:rsidRPr="0031463A">
                              <w:rPr>
                                <w:rFonts w:ascii="Calibri" w:hAnsi="Calibri" w:cs="Times New Roman"/>
                                <w:color w:val="FFFFFF" w:themeColor="background1"/>
                                <w:sz w:val="22"/>
                                <w:szCs w:val="22"/>
                              </w:rPr>
                              <w:t>Lunch &amp; Snack Will Be Provided</w:t>
                            </w:r>
                          </w:p>
                          <w:p w14:paraId="64CA7D83" w14:textId="2917DDFA" w:rsidR="003B7D34" w:rsidRPr="0031463A" w:rsidRDefault="003B7D34" w:rsidP="003B7D34">
                            <w:pPr>
                              <w:ind w:left="450"/>
                              <w:rPr>
                                <w:rFonts w:ascii="Calibri" w:hAnsi="Calibri" w:cs="Times New Roman"/>
                                <w:color w:val="FFFFFF" w:themeColor="background1"/>
                                <w:sz w:val="22"/>
                                <w:szCs w:val="22"/>
                              </w:rPr>
                            </w:pPr>
                            <w:r w:rsidRPr="0031463A">
                              <w:rPr>
                                <w:rFonts w:ascii="Calibri" w:hAnsi="Calibri" w:cs="Times New Roman"/>
                                <w:color w:val="FFFFFF" w:themeColor="background1"/>
                                <w:sz w:val="22"/>
                                <w:szCs w:val="22"/>
                              </w:rPr>
                              <w:t xml:space="preserve">Max: </w:t>
                            </w:r>
                            <w:r w:rsidR="00E9183D">
                              <w:rPr>
                                <w:rFonts w:ascii="Calibri" w:hAnsi="Calibri" w:cs="Times New Roman"/>
                                <w:color w:val="FFFFFF" w:themeColor="background1"/>
                                <w:sz w:val="22"/>
                                <w:szCs w:val="22"/>
                              </w:rPr>
                              <w:t>24</w:t>
                            </w:r>
                            <w:r w:rsidRPr="0031463A">
                              <w:rPr>
                                <w:rFonts w:ascii="Calibri" w:hAnsi="Calibri" w:cs="Times New Roman"/>
                                <w:color w:val="FFFFFF" w:themeColor="background1"/>
                                <w:sz w:val="22"/>
                                <w:szCs w:val="22"/>
                              </w:rPr>
                              <w:t xml:space="preserve"> Students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CDD3CA1" id="_x0000_s1027" type="#_x0000_t202" style="position:absolute;left:0;text-align:left;margin-left:0;margin-top:2.55pt;width:277.5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" filled="f" stroked="f">
                <v:textbox style="mso-fit-shape-to-text:t">
                  <w:txbxContent>
                    <w:p w14:paraId="5021DAC8" w14:textId="77777777" w:rsidR="003B7D34" w:rsidRPr="0031463A" w:rsidRDefault="003B7D34" w:rsidP="003B7D34">
                      <w:pPr>
                        <w:ind w:left="180"/>
                        <w:rPr>
                          <w:rFonts w:ascii="Calibri" w:hAnsi="Calibri" w:cs="Times New Roman"/>
                          <w:color w:val="FFFFFF" w:themeColor="background1"/>
                          <w:sz w:val="22"/>
                          <w:szCs w:val="22"/>
                        </w:rPr>
                      </w:pPr>
                      <w:r w:rsidRPr="0031463A">
                        <w:rPr>
                          <w:rFonts w:ascii="Calibri" w:hAnsi="Calibri" w:cs="Times New Roman"/>
                          <w:color w:val="FFFFFF" w:themeColor="background1"/>
                          <w:sz w:val="22"/>
                          <w:szCs w:val="22"/>
                        </w:rPr>
                        <w:t>Details:</w:t>
                      </w:r>
                    </w:p>
                    <w:p w14:paraId="3DD30DF0" w14:textId="77777777" w:rsidR="003B7D34" w:rsidRPr="0031463A" w:rsidRDefault="003B7D34" w:rsidP="003B7D34">
                      <w:pPr>
                        <w:ind w:left="450"/>
                        <w:rPr>
                          <w:rFonts w:ascii="Calibri" w:hAnsi="Calibri" w:cs="Times New Roman"/>
                          <w:color w:val="FFFFFF" w:themeColor="background1"/>
                          <w:sz w:val="22"/>
                          <w:szCs w:val="22"/>
                        </w:rPr>
                      </w:pPr>
                      <w:r w:rsidRPr="0031463A">
                        <w:rPr>
                          <w:rFonts w:ascii="Calibri" w:hAnsi="Calibri" w:cs="Times New Roman"/>
                          <w:color w:val="FFFFFF" w:themeColor="background1"/>
                          <w:sz w:val="22"/>
                          <w:szCs w:val="22"/>
                        </w:rPr>
                        <w:t>Lunch &amp; Snack Will Be Provided</w:t>
                      </w:r>
                    </w:p>
                    <w:p w14:paraId="64CA7D83" w14:textId="2917DDFA" w:rsidR="003B7D34" w:rsidRPr="0031463A" w:rsidRDefault="003B7D34" w:rsidP="003B7D34">
                      <w:pPr>
                        <w:ind w:left="450"/>
                        <w:rPr>
                          <w:rFonts w:ascii="Calibri" w:hAnsi="Calibri" w:cs="Times New Roman"/>
                          <w:color w:val="FFFFFF" w:themeColor="background1"/>
                          <w:sz w:val="22"/>
                          <w:szCs w:val="22"/>
                        </w:rPr>
                      </w:pPr>
                      <w:r w:rsidRPr="0031463A">
                        <w:rPr>
                          <w:rFonts w:ascii="Calibri" w:hAnsi="Calibri" w:cs="Times New Roman"/>
                          <w:color w:val="FFFFFF" w:themeColor="background1"/>
                          <w:sz w:val="22"/>
                          <w:szCs w:val="22"/>
                        </w:rPr>
                        <w:t xml:space="preserve">Max: </w:t>
                      </w:r>
                      <w:r w:rsidR="00E9183D">
                        <w:rPr>
                          <w:rFonts w:ascii="Calibri" w:hAnsi="Calibri" w:cs="Times New Roman"/>
                          <w:color w:val="FFFFFF" w:themeColor="background1"/>
                          <w:sz w:val="22"/>
                          <w:szCs w:val="22"/>
                        </w:rPr>
                        <w:t>24</w:t>
                      </w:r>
                      <w:r w:rsidRPr="0031463A">
                        <w:rPr>
                          <w:rFonts w:ascii="Calibri" w:hAnsi="Calibri" w:cs="Times New Roman"/>
                          <w:color w:val="FFFFFF" w:themeColor="background1"/>
                          <w:sz w:val="22"/>
                          <w:szCs w:val="22"/>
                        </w:rPr>
                        <w:t xml:space="preserve"> Students</w:t>
                      </w:r>
                    </w:p>
                  </w:txbxContent>
                </v:textbox>
              </v:shape>
            </w:pict>
          </mc:Fallback>
        </mc:AlternateContent>
      </w:r>
    </w:p>
    <w:sectPr w:rsidR="00790730" w:rsidSect="00260922">
      <w:footerReference w:type="default" r:id="rId16"/>
      <w:pgSz w:w="12240" w:h="15840"/>
      <w:pgMar w:top="0" w:right="720" w:bottom="1080" w:left="720" w:header="720" w:footer="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imha Magal" w:date="2015-11-24T13:59:00Z" w:initials="SM">
    <w:p w14:paraId="1D680A6C" w14:textId="77777777" w:rsidR="00F5628A" w:rsidRDefault="00F5628A">
      <w:pPr>
        <w:pStyle w:val="CommentText"/>
      </w:pPr>
      <w:r>
        <w:rPr>
          <w:rStyle w:val="CommentReference"/>
        </w:rPr>
        <w:annotationRef/>
      </w:r>
      <w:r>
        <w:t>Separate line?</w:t>
      </w:r>
    </w:p>
    <w:p w14:paraId="3B649532" w14:textId="77777777" w:rsidR="00F5628A" w:rsidRDefault="00F5628A">
      <w:pPr>
        <w:pStyle w:val="CommentText"/>
      </w:pPr>
      <w:r>
        <w:t>An SAP instead of A SAP.</w:t>
      </w:r>
    </w:p>
    <w:p w14:paraId="1CBC6F57" w14:textId="77777777" w:rsidR="00F5628A" w:rsidRDefault="00F5628A">
      <w:pPr>
        <w:pStyle w:val="CommentText"/>
      </w:pPr>
      <w:r>
        <w:t>In collaboration with….?</w:t>
      </w:r>
    </w:p>
  </w:comment>
  <w:comment w:id="1" w:author="Meagan Knoll" w:date="2015-11-24T14:33:00Z" w:initials="MK">
    <w:p w14:paraId="7F397A20" w14:textId="5B0F2D1D" w:rsidR="009C0E7A" w:rsidRDefault="009C0E7A">
      <w:pPr>
        <w:pStyle w:val="CommentText"/>
      </w:pPr>
      <w:r>
        <w:rPr>
          <w:rStyle w:val="CommentReference"/>
        </w:rPr>
        <w:annotationRef/>
      </w:r>
    </w:p>
  </w:comment>
  <w:comment w:id="3" w:author="Simha Magal" w:date="2015-11-24T13:59:00Z" w:initials="SM">
    <w:p w14:paraId="04081DB9" w14:textId="77777777" w:rsidR="00F5628A" w:rsidRDefault="00F5628A">
      <w:pPr>
        <w:pStyle w:val="CommentText"/>
      </w:pPr>
      <w:r>
        <w:rPr>
          <w:rStyle w:val="CommentReference"/>
        </w:rPr>
        <w:annotationRef/>
      </w:r>
      <w:r>
        <w:t>The trademark should be included for the first reference of SAP which is in the title.</w:t>
      </w:r>
    </w:p>
  </w:comment>
  <w:comment w:id="12" w:author="Simha Magal" w:date="2015-11-24T14:01:00Z" w:initials="SM">
    <w:p w14:paraId="42C2F677" w14:textId="77777777" w:rsidR="00F5628A" w:rsidRDefault="00F5628A">
      <w:pPr>
        <w:pStyle w:val="CommentText"/>
      </w:pPr>
      <w:r>
        <w:rPr>
          <w:rStyle w:val="CommentReference"/>
        </w:rPr>
        <w:annotationRef/>
      </w:r>
      <w:r>
        <w:t xml:space="preserve">Great experience </w:t>
      </w:r>
      <w:proofErr w:type="gramStart"/>
      <w:r>
        <w:t>for ??</w:t>
      </w:r>
      <w:proofErr w:type="gramEnd"/>
    </w:p>
  </w:comment>
  <w:comment w:id="13" w:author="Simha Magal" w:date="2015-11-24T14:02:00Z" w:initials="SM">
    <w:p w14:paraId="4C75F8EA" w14:textId="77777777" w:rsidR="00F5628A" w:rsidRDefault="00F5628A">
      <w:pPr>
        <w:pStyle w:val="CommentText"/>
      </w:pPr>
      <w:r>
        <w:rPr>
          <w:rStyle w:val="CommentReference"/>
        </w:rPr>
        <w:annotationRef/>
      </w:r>
      <w:r>
        <w:t>Not clear who is “them” – HS students or ESSU mentors?</w:t>
      </w:r>
    </w:p>
  </w:comment>
  <w:comment w:id="14" w:author="Simha Magal" w:date="2015-11-24T14:03:00Z" w:initials="SM">
    <w:p w14:paraId="64DAFFFF" w14:textId="77777777" w:rsidR="00F5628A" w:rsidRDefault="00F5628A">
      <w:pPr>
        <w:pStyle w:val="CommentText"/>
      </w:pPr>
      <w:r>
        <w:rPr>
          <w:rStyle w:val="CommentReference"/>
        </w:rPr>
        <w:annotationRef/>
      </w:r>
      <w:r>
        <w:t>We should include references in a footnote or somewhere.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BC6F57" w15:done="0"/>
  <w15:commentEx w15:paraId="7F397A20" w15:paraIdParent="1CBC6F57" w15:done="0"/>
  <w15:commentEx w15:paraId="04081DB9" w15:done="0"/>
  <w15:commentEx w15:paraId="42C2F677" w15:done="0"/>
  <w15:commentEx w15:paraId="4C75F8EA" w15:done="0"/>
  <w15:commentEx w15:paraId="64DAFF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C989B" w14:textId="77777777" w:rsidR="008B1A3B" w:rsidRDefault="008B1A3B" w:rsidP="009C0E7A">
      <w:r>
        <w:separator/>
      </w:r>
    </w:p>
  </w:endnote>
  <w:endnote w:type="continuationSeparator" w:id="0">
    <w:p w14:paraId="1FF3D82A" w14:textId="77777777" w:rsidR="008B1A3B" w:rsidRDefault="008B1A3B" w:rsidP="009C0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311D8" w14:textId="3E3897F9" w:rsidR="00260922" w:rsidRPr="00260922" w:rsidRDefault="00260922" w:rsidP="00260922">
    <w:pPr>
      <w:pStyle w:val="FootnoteText"/>
      <w:rPr>
        <w:color w:val="002060"/>
        <w:sz w:val="8"/>
        <w:szCs w:val="16"/>
      </w:rPr>
    </w:pPr>
    <w:r w:rsidRPr="00260922">
      <w:rPr>
        <w:color w:val="002060"/>
        <w:sz w:val="8"/>
        <w:szCs w:val="16"/>
      </w:rPr>
      <w:t xml:space="preserve">1 </w:t>
    </w:r>
    <w:ins w:id="16" w:author="Meagan Knoll" w:date="2015-11-24T14:43:00Z">
      <w:r w:rsidRPr="00260922">
        <w:rPr>
          <w:color w:val="002060"/>
          <w:sz w:val="8"/>
          <w:szCs w:val="16"/>
        </w:rPr>
        <w:t>http://go.sap.com/docs/download/2015/11/0a67851f-4a7c-0010-82c7-eda71af511fa.pdf</w:t>
      </w:r>
    </w:ins>
  </w:p>
  <w:p w14:paraId="12BBA60A" w14:textId="3AAD14A7" w:rsidR="00260922" w:rsidRPr="00260922" w:rsidRDefault="00260922">
    <w:pPr>
      <w:pStyle w:val="Footer"/>
      <w:rPr>
        <w:color w:val="002060"/>
        <w:sz w:val="8"/>
        <w:szCs w:val="16"/>
      </w:rPr>
    </w:pPr>
    <w:r w:rsidRPr="00260922">
      <w:rPr>
        <w:color w:val="002060"/>
        <w:sz w:val="8"/>
        <w:szCs w:val="16"/>
      </w:rPr>
      <w:t xml:space="preserve">2 </w:t>
    </w:r>
    <w:hyperlink r:id="rId1" w:history="1">
      <w:r w:rsidRPr="00260922">
        <w:rPr>
          <w:rStyle w:val="Hyperlink"/>
          <w:color w:val="002060"/>
          <w:sz w:val="8"/>
          <w:szCs w:val="16"/>
        </w:rPr>
        <w:t>http://www.gvsu.edu/erp/</w:t>
      </w:r>
    </w:hyperlink>
  </w:p>
  <w:p w14:paraId="25EFDF37" w14:textId="005304A2" w:rsidR="00260922" w:rsidRPr="00260922" w:rsidRDefault="00260922">
    <w:pPr>
      <w:pStyle w:val="Footer"/>
      <w:rPr>
        <w:color w:val="002060"/>
        <w:sz w:val="8"/>
        <w:szCs w:val="16"/>
      </w:rPr>
    </w:pPr>
    <w:r w:rsidRPr="00260922">
      <w:rPr>
        <w:color w:val="002060"/>
        <w:sz w:val="8"/>
        <w:szCs w:val="16"/>
      </w:rPr>
      <w:t xml:space="preserve">3 </w:t>
    </w:r>
    <w:hyperlink r:id="rId2" w:history="1">
      <w:r w:rsidRPr="00260922">
        <w:rPr>
          <w:rStyle w:val="Hyperlink"/>
          <w:color w:val="002060"/>
          <w:sz w:val="8"/>
          <w:szCs w:val="16"/>
        </w:rPr>
        <w:t>http://www.forbes.com/pictures/lmj45jgfi/no-8-management-information-systems/</w:t>
      </w:r>
    </w:hyperlink>
  </w:p>
  <w:p w14:paraId="6F3AD4B9" w14:textId="0FD58AAE" w:rsidR="00260922" w:rsidRPr="00260922" w:rsidRDefault="00260922" w:rsidP="00260922">
    <w:pPr>
      <w:rPr>
        <w:color w:val="002060"/>
        <w:sz w:val="8"/>
        <w:szCs w:val="16"/>
      </w:rPr>
    </w:pPr>
    <w:r w:rsidRPr="00260922">
      <w:rPr>
        <w:color w:val="002060"/>
        <w:sz w:val="8"/>
        <w:szCs w:val="16"/>
      </w:rPr>
      <w:t xml:space="preserve">4 </w:t>
    </w:r>
    <w:hyperlink r:id="rId3" w:history="1">
      <w:r w:rsidRPr="00260922">
        <w:rPr>
          <w:rStyle w:val="Hyperlink"/>
          <w:color w:val="002060"/>
          <w:sz w:val="8"/>
          <w:szCs w:val="16"/>
        </w:rPr>
        <w:t>http://blogs.wsj.com/economics/2012/04/17/which college-majors-pay-best/</w:t>
      </w:r>
    </w:hyperlink>
  </w:p>
  <w:p w14:paraId="0B9BDE6B" w14:textId="77777777" w:rsidR="00260922" w:rsidRPr="00260922" w:rsidRDefault="00260922" w:rsidP="00260922">
    <w:pPr>
      <w:rPr>
        <w:color w:val="002060"/>
        <w:sz w:val="8"/>
        <w:szCs w:val="16"/>
      </w:rPr>
    </w:pPr>
    <w:r w:rsidRPr="00260922">
      <w:rPr>
        <w:color w:val="002060"/>
        <w:sz w:val="8"/>
        <w:szCs w:val="16"/>
      </w:rPr>
      <w:t>5 http://money.cnn.com/pf/best-jobs/2015/list/index.html</w:t>
    </w:r>
  </w:p>
  <w:p w14:paraId="317112AC" w14:textId="066B203B" w:rsidR="00260922" w:rsidRDefault="002609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2BBB1B" w14:textId="77777777" w:rsidR="008B1A3B" w:rsidRDefault="008B1A3B" w:rsidP="009C0E7A">
      <w:r>
        <w:separator/>
      </w:r>
    </w:p>
  </w:footnote>
  <w:footnote w:type="continuationSeparator" w:id="0">
    <w:p w14:paraId="59BB9CEC" w14:textId="77777777" w:rsidR="008B1A3B" w:rsidRDefault="008B1A3B" w:rsidP="009C0E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5A3AD3"/>
    <w:multiLevelType w:val="hybridMultilevel"/>
    <w:tmpl w:val="ECA638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agan Knoll">
    <w15:presenceInfo w15:providerId="Windows Live" w15:userId="0955bd87340f800f"/>
  </w15:person>
  <w15:person w15:author="Simha Magal">
    <w15:presenceInfo w15:providerId="AD" w15:userId="S-1-5-21-2644706083-2043571641-1279649182-6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attachedTemplate r:id="rId1"/>
  <w:revisionView w:markup="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C08"/>
    <w:rsid w:val="00030C88"/>
    <w:rsid w:val="00031C08"/>
    <w:rsid w:val="00151552"/>
    <w:rsid w:val="00260922"/>
    <w:rsid w:val="00304D4E"/>
    <w:rsid w:val="0031463A"/>
    <w:rsid w:val="003B7D34"/>
    <w:rsid w:val="003C6BAA"/>
    <w:rsid w:val="003F4814"/>
    <w:rsid w:val="00623E42"/>
    <w:rsid w:val="00746238"/>
    <w:rsid w:val="007866B5"/>
    <w:rsid w:val="00790730"/>
    <w:rsid w:val="008B1A3B"/>
    <w:rsid w:val="009A71ED"/>
    <w:rsid w:val="009C0E7A"/>
    <w:rsid w:val="00AB7496"/>
    <w:rsid w:val="00B10359"/>
    <w:rsid w:val="00B258A9"/>
    <w:rsid w:val="00B3115A"/>
    <w:rsid w:val="00C0344C"/>
    <w:rsid w:val="00C11DD9"/>
    <w:rsid w:val="00D92210"/>
    <w:rsid w:val="00E33746"/>
    <w:rsid w:val="00E77E42"/>
    <w:rsid w:val="00E9183D"/>
    <w:rsid w:val="00F56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E5ECE"/>
  <w15:chartTrackingRefBased/>
  <w15:docId w15:val="{C1FEE6E7-752E-41E0-854E-8BCC8B778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297FD5" w:themeColor="accent3"/>
        <w:sz w:val="36"/>
        <w:szCs w:val="36"/>
        <w:lang w:val="en-US" w:eastAsia="ja-JP" w:bidi="ar-SA"/>
      </w:rPr>
    </w:rPrDefault>
    <w:pPrDefault>
      <w:pPr>
        <w:ind w:left="720" w:righ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344C"/>
    <w:pPr>
      <w:ind w:left="0" w:right="0"/>
      <w:outlineLvl w:val="0"/>
    </w:pPr>
    <w:rPr>
      <w:rFonts w:asciiTheme="majorHAnsi" w:eastAsiaTheme="minorHAnsi" w:hAnsiTheme="majorHAnsi" w:cstheme="majorHAnsi"/>
      <w:color w:val="9BC7CE" w:themeColor="accent5" w:themeTint="99"/>
      <w:sz w:val="48"/>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styleId="Subtitle">
    <w:name w:val="Subtitle"/>
    <w:basedOn w:val="Normal"/>
    <w:next w:val="Normal"/>
    <w:link w:val="SubtitleChar"/>
    <w:uiPriority w:val="1"/>
    <w:qFormat/>
    <w:pPr>
      <w:numPr>
        <w:ilvl w:val="1"/>
      </w:numPr>
      <w:spacing w:line="216" w:lineRule="auto"/>
      <w:ind w:left="720"/>
    </w:pPr>
    <w:rPr>
      <w:caps/>
      <w:color w:val="FFFFFF" w:themeColor="background1"/>
      <w:sz w:val="110"/>
      <w:szCs w:val="110"/>
    </w:rPr>
  </w:style>
  <w:style w:type="character" w:styleId="Hyperlink">
    <w:name w:val="Hyperlink"/>
    <w:basedOn w:val="DefaultParagraphFont"/>
    <w:uiPriority w:val="99"/>
    <w:unhideWhenUsed/>
    <w:rPr>
      <w:color w:val="9454C3" w:themeColor="hyperlink"/>
      <w:u w:val="none"/>
    </w:rPr>
  </w:style>
  <w:style w:type="character" w:styleId="FollowedHyperlink">
    <w:name w:val="FollowedHyperlink"/>
    <w:basedOn w:val="DefaultParagraphFont"/>
    <w:uiPriority w:val="99"/>
    <w:semiHidden/>
    <w:unhideWhenUsed/>
    <w:rPr>
      <w:color w:val="3EBBF0" w:themeColor="followedHyperlink"/>
      <w:u w:val="none"/>
    </w:rPr>
  </w:style>
  <w:style w:type="character" w:customStyle="1" w:styleId="SubtitleChar">
    <w:name w:val="Subtitle Char"/>
    <w:basedOn w:val="DefaultParagraphFont"/>
    <w:link w:val="Subtitle"/>
    <w:uiPriority w:val="1"/>
    <w:rPr>
      <w:caps/>
      <w:color w:val="FFFFFF" w:themeColor="background1"/>
      <w:sz w:val="110"/>
      <w:szCs w:val="110"/>
    </w:rPr>
  </w:style>
  <w:style w:type="paragraph" w:styleId="Title">
    <w:name w:val="Title"/>
    <w:basedOn w:val="Normal"/>
    <w:next w:val="Normal"/>
    <w:link w:val="TitleChar"/>
    <w:uiPriority w:val="1"/>
    <w:qFormat/>
    <w:pPr>
      <w:spacing w:line="216" w:lineRule="auto"/>
      <w:contextualSpacing/>
    </w:pPr>
    <w:rPr>
      <w:rFonts w:asciiTheme="majorHAnsi" w:eastAsiaTheme="majorEastAsia" w:hAnsiTheme="majorHAnsi" w:cstheme="majorBidi"/>
      <w:caps/>
      <w:color w:val="FFFFFF" w:themeColor="background1"/>
      <w:kern w:val="28"/>
      <w:sz w:val="168"/>
      <w:szCs w:val="168"/>
    </w:rPr>
  </w:style>
  <w:style w:type="character" w:customStyle="1" w:styleId="TitleChar">
    <w:name w:val="Title Char"/>
    <w:basedOn w:val="DefaultParagraphFont"/>
    <w:link w:val="Title"/>
    <w:uiPriority w:val="1"/>
    <w:rPr>
      <w:rFonts w:asciiTheme="majorHAnsi" w:eastAsiaTheme="majorEastAsia" w:hAnsiTheme="majorHAnsi" w:cstheme="majorBidi"/>
      <w:caps/>
      <w:color w:val="FFFFFF" w:themeColor="background1"/>
      <w:kern w:val="28"/>
      <w:sz w:val="168"/>
      <w:szCs w:val="168"/>
    </w:rPr>
  </w:style>
  <w:style w:type="paragraph" w:customStyle="1" w:styleId="Age">
    <w:name w:val="Age"/>
    <w:basedOn w:val="Normal"/>
    <w:uiPriority w:val="1"/>
    <w:qFormat/>
    <w:pPr>
      <w:spacing w:line="192" w:lineRule="auto"/>
      <w:ind w:left="634"/>
    </w:pPr>
    <w:rPr>
      <w:color w:val="FFFFFF" w:themeColor="background1"/>
      <w:sz w:val="490"/>
      <w:szCs w:val="490"/>
    </w:rPr>
  </w:style>
  <w:style w:type="paragraph" w:styleId="NoSpacing">
    <w:name w:val="No Spacing"/>
    <w:uiPriority w:val="99"/>
    <w:semiHidden/>
    <w:unhideWhenUsed/>
    <w:qFormat/>
    <w:rPr>
      <w:sz w:val="16"/>
      <w:szCs w:val="16"/>
    </w:rPr>
  </w:style>
  <w:style w:type="paragraph" w:styleId="BlockText">
    <w:name w:val="Block Text"/>
    <w:basedOn w:val="Normal"/>
    <w:uiPriority w:val="2"/>
    <w:unhideWhenUsed/>
    <w:qFormat/>
    <w:pPr>
      <w:spacing w:after="40" w:line="216" w:lineRule="auto"/>
      <w:contextualSpacing/>
    </w:pPr>
    <w:rPr>
      <w:rFonts w:asciiTheme="majorHAnsi" w:eastAsiaTheme="majorEastAsia" w:hAnsiTheme="majorHAnsi" w:cstheme="majorBidi"/>
      <w:color w:val="FFFFFF" w:themeColor="background1"/>
      <w:sz w:val="60"/>
      <w:szCs w:val="60"/>
    </w:rPr>
  </w:style>
  <w:style w:type="paragraph" w:customStyle="1" w:styleId="RSVP">
    <w:name w:val="RSVP"/>
    <w:basedOn w:val="Normal"/>
    <w:uiPriority w:val="2"/>
    <w:qFormat/>
    <w:rPr>
      <w:sz w:val="28"/>
      <w:szCs w:val="28"/>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1Char">
    <w:name w:val="Heading 1 Char"/>
    <w:basedOn w:val="DefaultParagraphFont"/>
    <w:link w:val="Heading1"/>
    <w:uiPriority w:val="9"/>
    <w:rsid w:val="00C0344C"/>
    <w:rPr>
      <w:rFonts w:asciiTheme="majorHAnsi" w:eastAsiaTheme="minorHAnsi" w:hAnsiTheme="majorHAnsi" w:cstheme="majorHAnsi"/>
      <w:color w:val="9BC7CE" w:themeColor="accent5" w:themeTint="99"/>
      <w:sz w:val="48"/>
      <w:szCs w:val="22"/>
      <w:lang w:eastAsia="en-US"/>
    </w:rPr>
  </w:style>
  <w:style w:type="character" w:customStyle="1" w:styleId="fsize30">
    <w:name w:val="fsize30"/>
    <w:basedOn w:val="DefaultParagraphFont"/>
    <w:rsid w:val="00C0344C"/>
  </w:style>
  <w:style w:type="paragraph" w:styleId="NormalWeb">
    <w:name w:val="Normal (Web)"/>
    <w:basedOn w:val="Normal"/>
    <w:uiPriority w:val="99"/>
    <w:semiHidden/>
    <w:unhideWhenUsed/>
    <w:rsid w:val="00C0344C"/>
    <w:pPr>
      <w:spacing w:before="100" w:beforeAutospacing="1" w:after="100" w:afterAutospacing="1"/>
      <w:ind w:left="0" w:right="0"/>
    </w:pPr>
    <w:rPr>
      <w:rFonts w:ascii="Times New Roman" w:eastAsia="Times New Roman" w:hAnsi="Times New Roman" w:cs="Times New Roman"/>
      <w:color w:val="auto"/>
      <w:sz w:val="24"/>
      <w:szCs w:val="24"/>
      <w:lang w:eastAsia="en-US"/>
    </w:rPr>
  </w:style>
  <w:style w:type="paragraph" w:styleId="ListParagraph">
    <w:name w:val="List Paragraph"/>
    <w:basedOn w:val="Normal"/>
    <w:uiPriority w:val="34"/>
    <w:qFormat/>
    <w:rsid w:val="00C0344C"/>
    <w:pPr>
      <w:spacing w:after="200" w:line="276" w:lineRule="auto"/>
      <w:ind w:right="0"/>
      <w:contextualSpacing/>
    </w:pPr>
    <w:rPr>
      <w:rFonts w:eastAsiaTheme="minorHAnsi"/>
      <w:color w:val="auto"/>
      <w:sz w:val="22"/>
      <w:szCs w:val="22"/>
      <w:lang w:eastAsia="en-US"/>
    </w:rPr>
  </w:style>
  <w:style w:type="character" w:styleId="CommentReference">
    <w:name w:val="annotation reference"/>
    <w:basedOn w:val="DefaultParagraphFont"/>
    <w:uiPriority w:val="99"/>
    <w:semiHidden/>
    <w:unhideWhenUsed/>
    <w:rsid w:val="00F5628A"/>
    <w:rPr>
      <w:sz w:val="16"/>
      <w:szCs w:val="16"/>
    </w:rPr>
  </w:style>
  <w:style w:type="paragraph" w:styleId="CommentText">
    <w:name w:val="annotation text"/>
    <w:basedOn w:val="Normal"/>
    <w:link w:val="CommentTextChar"/>
    <w:uiPriority w:val="99"/>
    <w:semiHidden/>
    <w:unhideWhenUsed/>
    <w:rsid w:val="00F5628A"/>
    <w:rPr>
      <w:sz w:val="20"/>
      <w:szCs w:val="20"/>
    </w:rPr>
  </w:style>
  <w:style w:type="character" w:customStyle="1" w:styleId="CommentTextChar">
    <w:name w:val="Comment Text Char"/>
    <w:basedOn w:val="DefaultParagraphFont"/>
    <w:link w:val="CommentText"/>
    <w:uiPriority w:val="99"/>
    <w:semiHidden/>
    <w:rsid w:val="00F5628A"/>
    <w:rPr>
      <w:sz w:val="20"/>
      <w:szCs w:val="20"/>
    </w:rPr>
  </w:style>
  <w:style w:type="paragraph" w:styleId="CommentSubject">
    <w:name w:val="annotation subject"/>
    <w:basedOn w:val="CommentText"/>
    <w:next w:val="CommentText"/>
    <w:link w:val="CommentSubjectChar"/>
    <w:uiPriority w:val="99"/>
    <w:semiHidden/>
    <w:unhideWhenUsed/>
    <w:rsid w:val="00F5628A"/>
    <w:rPr>
      <w:b/>
      <w:bCs/>
    </w:rPr>
  </w:style>
  <w:style w:type="character" w:customStyle="1" w:styleId="CommentSubjectChar">
    <w:name w:val="Comment Subject Char"/>
    <w:basedOn w:val="CommentTextChar"/>
    <w:link w:val="CommentSubject"/>
    <w:uiPriority w:val="99"/>
    <w:semiHidden/>
    <w:rsid w:val="00F5628A"/>
    <w:rPr>
      <w:b/>
      <w:bCs/>
      <w:sz w:val="20"/>
      <w:szCs w:val="20"/>
    </w:rPr>
  </w:style>
  <w:style w:type="paragraph" w:styleId="Revision">
    <w:name w:val="Revision"/>
    <w:hidden/>
    <w:uiPriority w:val="99"/>
    <w:semiHidden/>
    <w:rsid w:val="009C0E7A"/>
    <w:pPr>
      <w:ind w:left="0" w:right="0"/>
    </w:pPr>
  </w:style>
  <w:style w:type="paragraph" w:styleId="FootnoteText">
    <w:name w:val="footnote text"/>
    <w:basedOn w:val="Normal"/>
    <w:link w:val="FootnoteTextChar"/>
    <w:uiPriority w:val="99"/>
    <w:unhideWhenUsed/>
    <w:rsid w:val="009C0E7A"/>
    <w:rPr>
      <w:sz w:val="20"/>
      <w:szCs w:val="20"/>
    </w:rPr>
  </w:style>
  <w:style w:type="character" w:customStyle="1" w:styleId="FootnoteTextChar">
    <w:name w:val="Footnote Text Char"/>
    <w:basedOn w:val="DefaultParagraphFont"/>
    <w:link w:val="FootnoteText"/>
    <w:uiPriority w:val="99"/>
    <w:rsid w:val="009C0E7A"/>
    <w:rPr>
      <w:sz w:val="20"/>
      <w:szCs w:val="20"/>
    </w:rPr>
  </w:style>
  <w:style w:type="character" w:styleId="FootnoteReference">
    <w:name w:val="footnote reference"/>
    <w:basedOn w:val="DefaultParagraphFont"/>
    <w:uiPriority w:val="99"/>
    <w:semiHidden/>
    <w:unhideWhenUsed/>
    <w:rsid w:val="009C0E7A"/>
    <w:rPr>
      <w:vertAlign w:val="superscript"/>
    </w:rPr>
  </w:style>
  <w:style w:type="paragraph" w:styleId="EndnoteText">
    <w:name w:val="endnote text"/>
    <w:basedOn w:val="Normal"/>
    <w:link w:val="EndnoteTextChar"/>
    <w:uiPriority w:val="99"/>
    <w:semiHidden/>
    <w:unhideWhenUsed/>
    <w:rsid w:val="00151552"/>
    <w:rPr>
      <w:sz w:val="20"/>
      <w:szCs w:val="20"/>
    </w:rPr>
  </w:style>
  <w:style w:type="character" w:customStyle="1" w:styleId="EndnoteTextChar">
    <w:name w:val="Endnote Text Char"/>
    <w:basedOn w:val="DefaultParagraphFont"/>
    <w:link w:val="EndnoteText"/>
    <w:uiPriority w:val="99"/>
    <w:semiHidden/>
    <w:rsid w:val="00151552"/>
    <w:rPr>
      <w:sz w:val="20"/>
      <w:szCs w:val="20"/>
    </w:rPr>
  </w:style>
  <w:style w:type="character" w:styleId="EndnoteReference">
    <w:name w:val="endnote reference"/>
    <w:basedOn w:val="DefaultParagraphFont"/>
    <w:uiPriority w:val="99"/>
    <w:semiHidden/>
    <w:unhideWhenUsed/>
    <w:rsid w:val="00151552"/>
    <w:rPr>
      <w:vertAlign w:val="superscript"/>
    </w:rPr>
  </w:style>
  <w:style w:type="paragraph" w:styleId="Header">
    <w:name w:val="header"/>
    <w:basedOn w:val="Normal"/>
    <w:link w:val="HeaderChar"/>
    <w:uiPriority w:val="99"/>
    <w:unhideWhenUsed/>
    <w:rsid w:val="00151552"/>
    <w:pPr>
      <w:tabs>
        <w:tab w:val="center" w:pos="4680"/>
        <w:tab w:val="right" w:pos="9360"/>
      </w:tabs>
    </w:pPr>
  </w:style>
  <w:style w:type="character" w:customStyle="1" w:styleId="HeaderChar">
    <w:name w:val="Header Char"/>
    <w:basedOn w:val="DefaultParagraphFont"/>
    <w:link w:val="Header"/>
    <w:uiPriority w:val="99"/>
    <w:rsid w:val="00151552"/>
  </w:style>
  <w:style w:type="paragraph" w:styleId="Footer">
    <w:name w:val="footer"/>
    <w:basedOn w:val="Normal"/>
    <w:link w:val="FooterChar"/>
    <w:uiPriority w:val="99"/>
    <w:unhideWhenUsed/>
    <w:rsid w:val="00151552"/>
    <w:pPr>
      <w:tabs>
        <w:tab w:val="center" w:pos="4680"/>
        <w:tab w:val="right" w:pos="9360"/>
      </w:tabs>
    </w:pPr>
  </w:style>
  <w:style w:type="character" w:customStyle="1" w:styleId="FooterChar">
    <w:name w:val="Footer Char"/>
    <w:basedOn w:val="DefaultParagraphFont"/>
    <w:link w:val="Footer"/>
    <w:uiPriority w:val="99"/>
    <w:rsid w:val="00151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9599">
      <w:bodyDiv w:val="1"/>
      <w:marLeft w:val="0"/>
      <w:marRight w:val="0"/>
      <w:marTop w:val="0"/>
      <w:marBottom w:val="0"/>
      <w:divBdr>
        <w:top w:val="none" w:sz="0" w:space="0" w:color="auto"/>
        <w:left w:val="none" w:sz="0" w:space="0" w:color="auto"/>
        <w:bottom w:val="none" w:sz="0" w:space="0" w:color="auto"/>
        <w:right w:val="none" w:sz="0" w:space="0" w:color="auto"/>
      </w:divBdr>
      <w:divsChild>
        <w:div w:id="1466462349">
          <w:marLeft w:val="0"/>
          <w:marRight w:val="0"/>
          <w:marTop w:val="0"/>
          <w:marBottom w:val="0"/>
          <w:divBdr>
            <w:top w:val="none" w:sz="0" w:space="0" w:color="auto"/>
            <w:left w:val="none" w:sz="0" w:space="0" w:color="auto"/>
            <w:bottom w:val="none" w:sz="0" w:space="0" w:color="auto"/>
            <w:right w:val="none" w:sz="0" w:space="0" w:color="auto"/>
          </w:divBdr>
        </w:div>
        <w:div w:id="1966306448">
          <w:marLeft w:val="0"/>
          <w:marRight w:val="0"/>
          <w:marTop w:val="0"/>
          <w:marBottom w:val="0"/>
          <w:divBdr>
            <w:top w:val="none" w:sz="0" w:space="0" w:color="auto"/>
            <w:left w:val="none" w:sz="0" w:space="0" w:color="auto"/>
            <w:bottom w:val="none" w:sz="0" w:space="0" w:color="auto"/>
            <w:right w:val="none" w:sz="0" w:space="0" w:color="auto"/>
          </w:divBdr>
        </w:div>
        <w:div w:id="1720547447">
          <w:marLeft w:val="0"/>
          <w:marRight w:val="0"/>
          <w:marTop w:val="0"/>
          <w:marBottom w:val="0"/>
          <w:divBdr>
            <w:top w:val="none" w:sz="0" w:space="0" w:color="auto"/>
            <w:left w:val="none" w:sz="0" w:space="0" w:color="auto"/>
            <w:bottom w:val="none" w:sz="0" w:space="0" w:color="auto"/>
            <w:right w:val="none" w:sz="0" w:space="0" w:color="auto"/>
          </w:divBdr>
        </w:div>
      </w:divsChild>
    </w:div>
    <w:div w:id="904101324">
      <w:bodyDiv w:val="1"/>
      <w:marLeft w:val="0"/>
      <w:marRight w:val="0"/>
      <w:marTop w:val="0"/>
      <w:marBottom w:val="0"/>
      <w:divBdr>
        <w:top w:val="none" w:sz="0" w:space="0" w:color="auto"/>
        <w:left w:val="none" w:sz="0" w:space="0" w:color="auto"/>
        <w:bottom w:val="none" w:sz="0" w:space="0" w:color="auto"/>
        <w:right w:val="none" w:sz="0" w:space="0" w:color="auto"/>
      </w:divBdr>
      <w:divsChild>
        <w:div w:id="843283434">
          <w:marLeft w:val="0"/>
          <w:marRight w:val="0"/>
          <w:marTop w:val="0"/>
          <w:marBottom w:val="0"/>
          <w:divBdr>
            <w:top w:val="none" w:sz="0" w:space="0" w:color="auto"/>
            <w:left w:val="none" w:sz="0" w:space="0" w:color="auto"/>
            <w:bottom w:val="none" w:sz="0" w:space="0" w:color="auto"/>
            <w:right w:val="none" w:sz="0" w:space="0" w:color="auto"/>
          </w:divBdr>
        </w:div>
        <w:div w:id="1944654762">
          <w:marLeft w:val="0"/>
          <w:marRight w:val="0"/>
          <w:marTop w:val="0"/>
          <w:marBottom w:val="0"/>
          <w:divBdr>
            <w:top w:val="none" w:sz="0" w:space="0" w:color="auto"/>
            <w:left w:val="none" w:sz="0" w:space="0" w:color="auto"/>
            <w:bottom w:val="none" w:sz="0" w:space="0" w:color="auto"/>
            <w:right w:val="none" w:sz="0" w:space="0" w:color="auto"/>
          </w:divBdr>
        </w:div>
        <w:div w:id="1763529948">
          <w:marLeft w:val="0"/>
          <w:marRight w:val="0"/>
          <w:marTop w:val="0"/>
          <w:marBottom w:val="0"/>
          <w:divBdr>
            <w:top w:val="none" w:sz="0" w:space="0" w:color="auto"/>
            <w:left w:val="none" w:sz="0" w:space="0" w:color="auto"/>
            <w:bottom w:val="none" w:sz="0" w:space="0" w:color="auto"/>
            <w:right w:val="none" w:sz="0" w:space="0" w:color="auto"/>
          </w:divBdr>
        </w:div>
        <w:div w:id="394859782">
          <w:marLeft w:val="0"/>
          <w:marRight w:val="0"/>
          <w:marTop w:val="0"/>
          <w:marBottom w:val="0"/>
          <w:divBdr>
            <w:top w:val="none" w:sz="0" w:space="0" w:color="auto"/>
            <w:left w:val="none" w:sz="0" w:space="0" w:color="auto"/>
            <w:bottom w:val="none" w:sz="0" w:space="0" w:color="auto"/>
            <w:right w:val="none" w:sz="0" w:space="0" w:color="auto"/>
          </w:divBdr>
        </w:div>
        <w:div w:id="108161782">
          <w:marLeft w:val="0"/>
          <w:marRight w:val="0"/>
          <w:marTop w:val="0"/>
          <w:marBottom w:val="0"/>
          <w:divBdr>
            <w:top w:val="none" w:sz="0" w:space="0" w:color="auto"/>
            <w:left w:val="none" w:sz="0" w:space="0" w:color="auto"/>
            <w:bottom w:val="none" w:sz="0" w:space="0" w:color="auto"/>
            <w:right w:val="none" w:sz="0" w:space="0" w:color="auto"/>
          </w:divBdr>
        </w:div>
        <w:div w:id="2089381734">
          <w:marLeft w:val="0"/>
          <w:marRight w:val="0"/>
          <w:marTop w:val="0"/>
          <w:marBottom w:val="0"/>
          <w:divBdr>
            <w:top w:val="none" w:sz="0" w:space="0" w:color="auto"/>
            <w:left w:val="none" w:sz="0" w:space="0" w:color="auto"/>
            <w:bottom w:val="none" w:sz="0" w:space="0" w:color="auto"/>
            <w:right w:val="none" w:sz="0" w:space="0" w:color="auto"/>
          </w:divBdr>
        </w:div>
      </w:divsChild>
    </w:div>
    <w:div w:id="1005205156">
      <w:bodyDiv w:val="1"/>
      <w:marLeft w:val="0"/>
      <w:marRight w:val="0"/>
      <w:marTop w:val="0"/>
      <w:marBottom w:val="0"/>
      <w:divBdr>
        <w:top w:val="none" w:sz="0" w:space="0" w:color="auto"/>
        <w:left w:val="none" w:sz="0" w:space="0" w:color="auto"/>
        <w:bottom w:val="none" w:sz="0" w:space="0" w:color="auto"/>
        <w:right w:val="none" w:sz="0" w:space="0" w:color="auto"/>
      </w:divBdr>
    </w:div>
    <w:div w:id="1051341682">
      <w:bodyDiv w:val="1"/>
      <w:marLeft w:val="0"/>
      <w:marRight w:val="0"/>
      <w:marTop w:val="0"/>
      <w:marBottom w:val="0"/>
      <w:divBdr>
        <w:top w:val="none" w:sz="0" w:space="0" w:color="auto"/>
        <w:left w:val="none" w:sz="0" w:space="0" w:color="auto"/>
        <w:bottom w:val="none" w:sz="0" w:space="0" w:color="auto"/>
        <w:right w:val="none" w:sz="0" w:space="0" w:color="auto"/>
      </w:divBdr>
    </w:div>
    <w:div w:id="1567954269">
      <w:bodyDiv w:val="1"/>
      <w:marLeft w:val="0"/>
      <w:marRight w:val="0"/>
      <w:marTop w:val="0"/>
      <w:marBottom w:val="0"/>
      <w:divBdr>
        <w:top w:val="none" w:sz="0" w:space="0" w:color="auto"/>
        <w:left w:val="none" w:sz="0" w:space="0" w:color="auto"/>
        <w:bottom w:val="none" w:sz="0" w:space="0" w:color="auto"/>
        <w:right w:val="none" w:sz="0" w:space="0" w:color="auto"/>
      </w:divBdr>
      <w:divsChild>
        <w:div w:id="30155519">
          <w:marLeft w:val="720"/>
          <w:marRight w:val="0"/>
          <w:marTop w:val="0"/>
          <w:marBottom w:val="0"/>
          <w:divBdr>
            <w:top w:val="none" w:sz="0" w:space="0" w:color="auto"/>
            <w:left w:val="none" w:sz="0" w:space="0" w:color="auto"/>
            <w:bottom w:val="none" w:sz="0" w:space="0" w:color="auto"/>
            <w:right w:val="none" w:sz="0" w:space="0" w:color="auto"/>
          </w:divBdr>
        </w:div>
        <w:div w:id="498664232">
          <w:marLeft w:val="720"/>
          <w:marRight w:val="0"/>
          <w:marTop w:val="0"/>
          <w:marBottom w:val="0"/>
          <w:divBdr>
            <w:top w:val="none" w:sz="0" w:space="0" w:color="auto"/>
            <w:left w:val="none" w:sz="0" w:space="0" w:color="auto"/>
            <w:bottom w:val="none" w:sz="0" w:space="0" w:color="auto"/>
            <w:right w:val="none" w:sz="0" w:space="0" w:color="auto"/>
          </w:divBdr>
        </w:div>
        <w:div w:id="287974250">
          <w:marLeft w:val="720"/>
          <w:marRight w:val="0"/>
          <w:marTop w:val="0"/>
          <w:marBottom w:val="0"/>
          <w:divBdr>
            <w:top w:val="none" w:sz="0" w:space="0" w:color="auto"/>
            <w:left w:val="none" w:sz="0" w:space="0" w:color="auto"/>
            <w:bottom w:val="none" w:sz="0" w:space="0" w:color="auto"/>
            <w:right w:val="none" w:sz="0" w:space="0" w:color="auto"/>
          </w:divBdr>
        </w:div>
        <w:div w:id="684596441">
          <w:marLeft w:val="720"/>
          <w:marRight w:val="0"/>
          <w:marTop w:val="0"/>
          <w:marBottom w:val="0"/>
          <w:divBdr>
            <w:top w:val="none" w:sz="0" w:space="0" w:color="auto"/>
            <w:left w:val="none" w:sz="0" w:space="0" w:color="auto"/>
            <w:bottom w:val="none" w:sz="0" w:space="0" w:color="auto"/>
            <w:right w:val="none" w:sz="0" w:space="0" w:color="auto"/>
          </w:divBdr>
        </w:div>
        <w:div w:id="1221408574">
          <w:marLeft w:val="720"/>
          <w:marRight w:val="0"/>
          <w:marTop w:val="0"/>
          <w:marBottom w:val="0"/>
          <w:divBdr>
            <w:top w:val="none" w:sz="0" w:space="0" w:color="auto"/>
            <w:left w:val="none" w:sz="0" w:space="0" w:color="auto"/>
            <w:bottom w:val="none" w:sz="0" w:space="0" w:color="auto"/>
            <w:right w:val="none" w:sz="0" w:space="0" w:color="auto"/>
          </w:divBdr>
        </w:div>
        <w:div w:id="1289700089">
          <w:marLeft w:val="720"/>
          <w:marRight w:val="0"/>
          <w:marTop w:val="0"/>
          <w:marBottom w:val="0"/>
          <w:divBdr>
            <w:top w:val="none" w:sz="0" w:space="0" w:color="auto"/>
            <w:left w:val="none" w:sz="0" w:space="0" w:color="auto"/>
            <w:bottom w:val="none" w:sz="0" w:space="0" w:color="auto"/>
            <w:right w:val="none" w:sz="0" w:space="0" w:color="auto"/>
          </w:divBdr>
        </w:div>
        <w:div w:id="1415083356">
          <w:marLeft w:val="720"/>
          <w:marRight w:val="0"/>
          <w:marTop w:val="0"/>
          <w:marBottom w:val="0"/>
          <w:divBdr>
            <w:top w:val="none" w:sz="0" w:space="0" w:color="auto"/>
            <w:left w:val="none" w:sz="0" w:space="0" w:color="auto"/>
            <w:bottom w:val="none" w:sz="0" w:space="0" w:color="auto"/>
            <w:right w:val="none" w:sz="0" w:space="0" w:color="auto"/>
          </w:divBdr>
        </w:div>
        <w:div w:id="1806197538">
          <w:marLeft w:val="720"/>
          <w:marRight w:val="0"/>
          <w:marTop w:val="0"/>
          <w:marBottom w:val="0"/>
          <w:divBdr>
            <w:top w:val="none" w:sz="0" w:space="0" w:color="auto"/>
            <w:left w:val="none" w:sz="0" w:space="0" w:color="auto"/>
            <w:bottom w:val="none" w:sz="0" w:space="0" w:color="auto"/>
            <w:right w:val="none" w:sz="0" w:space="0" w:color="auto"/>
          </w:divBdr>
        </w:div>
        <w:div w:id="1136607556">
          <w:marLeft w:val="720"/>
          <w:marRight w:val="0"/>
          <w:marTop w:val="0"/>
          <w:marBottom w:val="0"/>
          <w:divBdr>
            <w:top w:val="none" w:sz="0" w:space="0" w:color="auto"/>
            <w:left w:val="none" w:sz="0" w:space="0" w:color="auto"/>
            <w:bottom w:val="none" w:sz="0" w:space="0" w:color="auto"/>
            <w:right w:val="none" w:sz="0" w:space="0" w:color="auto"/>
          </w:divBdr>
        </w:div>
        <w:div w:id="1888301397">
          <w:marLeft w:val="720"/>
          <w:marRight w:val="0"/>
          <w:marTop w:val="0"/>
          <w:marBottom w:val="0"/>
          <w:divBdr>
            <w:top w:val="none" w:sz="0" w:space="0" w:color="auto"/>
            <w:left w:val="none" w:sz="0" w:space="0" w:color="auto"/>
            <w:bottom w:val="none" w:sz="0" w:space="0" w:color="auto"/>
            <w:right w:val="none" w:sz="0" w:space="0" w:color="auto"/>
          </w:divBdr>
        </w:div>
        <w:div w:id="728457871">
          <w:marLeft w:val="720"/>
          <w:marRight w:val="0"/>
          <w:marTop w:val="0"/>
          <w:marBottom w:val="0"/>
          <w:divBdr>
            <w:top w:val="none" w:sz="0" w:space="0" w:color="auto"/>
            <w:left w:val="none" w:sz="0" w:space="0" w:color="auto"/>
            <w:bottom w:val="none" w:sz="0" w:space="0" w:color="auto"/>
            <w:right w:val="none" w:sz="0" w:space="0" w:color="auto"/>
          </w:divBdr>
        </w:div>
        <w:div w:id="46577551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mijames@gvsu.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mijames@gvsu.edu" TargetMode="External"/><Relationship Id="rId5" Type="http://schemas.openxmlformats.org/officeDocument/2006/relationships/settings" Target="settings.xml"/><Relationship Id="rId15" Type="http://schemas.openxmlformats.org/officeDocument/2006/relationships/image" Target="media/image3.jpg"/><Relationship Id="rId10" Type="http://schemas.microsoft.com/office/2011/relationships/commentsExtended" Target="commentsExtended.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3" Type="http://schemas.openxmlformats.org/officeDocument/2006/relationships/hyperlink" Target="http://blogs.wsj.com/economics/2012/04/17/which%20college-majors-pay-best/" TargetMode="External"/><Relationship Id="rId2" Type="http://schemas.openxmlformats.org/officeDocument/2006/relationships/hyperlink" Target="http://www.forbes.com/pictures/lmj45jgfi/no-8-management-information-systems/" TargetMode="External"/><Relationship Id="rId1" Type="http://schemas.openxmlformats.org/officeDocument/2006/relationships/hyperlink" Target="http://www.gvsu.edu/er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agan\AppData\Roaming\Microsoft\Templates\Birthday%20pos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EC18A02283C4D32B36381F4BAE7A3CA"/>
        <w:category>
          <w:name w:val="General"/>
          <w:gallery w:val="placeholder"/>
        </w:category>
        <w:types>
          <w:type w:val="bbPlcHdr"/>
        </w:types>
        <w:behaviors>
          <w:behavior w:val="content"/>
        </w:behaviors>
        <w:guid w:val="{B28DF109-44E0-457A-BFA4-C1ADCA4F02E8}"/>
      </w:docPartPr>
      <w:docPartBody>
        <w:p w:rsidR="0019635E" w:rsidRDefault="00867D36" w:rsidP="00867D36">
          <w:pPr>
            <w:pStyle w:val="0EC18A02283C4D32B36381F4BAE7A3CA"/>
          </w:pPr>
          <w: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D36"/>
    <w:rsid w:val="0017470F"/>
    <w:rsid w:val="0019635E"/>
    <w:rsid w:val="003A79F0"/>
    <w:rsid w:val="00495728"/>
    <w:rsid w:val="00572B15"/>
    <w:rsid w:val="00867D36"/>
    <w:rsid w:val="00896DBD"/>
    <w:rsid w:val="00973E90"/>
    <w:rsid w:val="009E4E0B"/>
    <w:rsid w:val="00C93716"/>
    <w:rsid w:val="00F40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D87C7B826C471CB61979EB9A773369">
    <w:name w:val="EED87C7B826C471CB61979EB9A773369"/>
  </w:style>
  <w:style w:type="paragraph" w:customStyle="1" w:styleId="3D3F8E93C7A34F6E8283F1459B539E0B">
    <w:name w:val="3D3F8E93C7A34F6E8283F1459B539E0B"/>
  </w:style>
  <w:style w:type="paragraph" w:customStyle="1" w:styleId="9C6219115AA045E281E6DD6438C30391">
    <w:name w:val="9C6219115AA045E281E6DD6438C30391"/>
  </w:style>
  <w:style w:type="paragraph" w:customStyle="1" w:styleId="382BD71939F54734BAA78ADB91F99BF6">
    <w:name w:val="382BD71939F54734BAA78ADB91F99BF6"/>
  </w:style>
  <w:style w:type="paragraph" w:customStyle="1" w:styleId="6DC1D868B2FB403888B6292B7E1F3D93">
    <w:name w:val="6DC1D868B2FB403888B6292B7E1F3D93"/>
  </w:style>
  <w:style w:type="paragraph" w:customStyle="1" w:styleId="0B928C93ADC344D7A7C43DE694FDA63A">
    <w:name w:val="0B928C93ADC344D7A7C43DE694FDA63A"/>
    <w:rsid w:val="00867D36"/>
  </w:style>
  <w:style w:type="paragraph" w:customStyle="1" w:styleId="9F3167D84DE44B6E8C5B32B7E2B63B79">
    <w:name w:val="9F3167D84DE44B6E8C5B32B7E2B63B79"/>
    <w:rsid w:val="00867D36"/>
  </w:style>
  <w:style w:type="paragraph" w:customStyle="1" w:styleId="0EC18A02283C4D32B36381F4BAE7A3CA">
    <w:name w:val="0EC18A02283C4D32B36381F4BAE7A3CA"/>
    <w:rsid w:val="00867D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Birthday Flyer">
      <a:majorFont>
        <a:latin typeface="Franklin Gothic Medium"/>
        <a:ea typeface=""/>
        <a:cs typeface=""/>
      </a:majorFont>
      <a:minorFont>
        <a:latin typeface="Franklin Gothic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2711B-BB1C-4379-98AA-1FB82571C7A5}">
  <ds:schemaRefs>
    <ds:schemaRef ds:uri="http://schemas.microsoft.com/sharepoint/v3/contenttype/forms"/>
  </ds:schemaRefs>
</ds:datastoreItem>
</file>

<file path=customXml/itemProps2.xml><?xml version="1.0" encoding="utf-8"?>
<ds:datastoreItem xmlns:ds="http://schemas.openxmlformats.org/officeDocument/2006/customXml" ds:itemID="{5F52BE30-49D9-4EB0-B9FE-5DC5F54F8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Birthday poster</Template>
  <TotalTime>103</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Meagan Knoll</dc:creator>
  <cp:keywords/>
  <cp:lastModifiedBy>Meagan Luttenton-Knoll</cp:lastModifiedBy>
  <cp:revision>9</cp:revision>
  <cp:lastPrinted>2016-03-28T13:28:00Z</cp:lastPrinted>
  <dcterms:created xsi:type="dcterms:W3CDTF">2015-11-24T20:12:00Z</dcterms:created>
  <dcterms:modified xsi:type="dcterms:W3CDTF">2016-03-28T13:28:00Z</dcterms:modified>
  <cp:contentStatus>                              An SAP® Young Thinkers Program</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TC034248919991</vt:lpwstr>
  </property>
</Properties>
</file>